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8B8" w:rsidRDefault="008438B8" w:rsidP="008438B8">
      <w:pPr>
        <w:pStyle w:val="BodyTextIndent"/>
        <w:widowControl w:val="0"/>
        <w:spacing w:line="240" w:lineRule="auto"/>
        <w:ind w:firstLine="0"/>
        <w:jc w:val="center"/>
        <w:rPr>
          <w:rFonts w:ascii="GHEA Grapalat" w:hAnsi="GHEA Grapalat"/>
          <w:i w:val="0"/>
          <w:sz w:val="24"/>
          <w:szCs w:val="24"/>
        </w:rPr>
      </w:pP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8438B8" w:rsidRPr="009044F1" w:rsidRDefault="008438B8" w:rsidP="008438B8">
      <w:pPr>
        <w:pStyle w:val="BodyTextIndent"/>
        <w:widowControl w:val="0"/>
        <w:spacing w:line="240" w:lineRule="auto"/>
        <w:ind w:firstLine="0"/>
        <w:jc w:val="center"/>
        <w:rPr>
          <w:rFonts w:ascii="GHEA Grapalat" w:hAnsi="GHEA Grapalat"/>
          <w:i w:val="0"/>
          <w:sz w:val="24"/>
          <w:szCs w:val="24"/>
        </w:rPr>
      </w:pPr>
    </w:p>
    <w:p w:rsidR="008438B8" w:rsidRPr="009C5B38" w:rsidRDefault="008438B8" w:rsidP="008438B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A87291" w:rsidRPr="00A87291">
        <w:rPr>
          <w:rFonts w:ascii="GHEA Grapalat" w:hAnsi="GHEA Grapalat"/>
          <w:i w:val="0"/>
          <w:sz w:val="24"/>
          <w:szCs w:val="24"/>
        </w:rPr>
        <w:t>27</w:t>
      </w:r>
      <w:r>
        <w:rPr>
          <w:rFonts w:ascii="GHEA Grapalat" w:hAnsi="GHEA Grapalat"/>
          <w:i w:val="0"/>
          <w:sz w:val="24"/>
          <w:szCs w:val="24"/>
        </w:rPr>
        <w:t>.</w:t>
      </w:r>
      <w:r w:rsidR="00DF0CEC" w:rsidRPr="00A87291">
        <w:rPr>
          <w:rFonts w:ascii="GHEA Grapalat" w:hAnsi="GHEA Grapalat"/>
          <w:i w:val="0"/>
          <w:sz w:val="24"/>
          <w:szCs w:val="24"/>
        </w:rPr>
        <w:t>1</w:t>
      </w:r>
      <w:r w:rsidR="00A87291" w:rsidRPr="00A87291">
        <w:rPr>
          <w:rFonts w:ascii="GHEA Grapalat" w:hAnsi="GHEA Grapalat"/>
          <w:i w:val="0"/>
          <w:sz w:val="24"/>
          <w:szCs w:val="24"/>
        </w:rPr>
        <w:t>1</w:t>
      </w:r>
      <w:r>
        <w:rPr>
          <w:rFonts w:ascii="GHEA Grapalat" w:hAnsi="GHEA Grapalat"/>
          <w:i w:val="0"/>
          <w:sz w:val="24"/>
          <w:szCs w:val="24"/>
        </w:rPr>
        <w:t>.20</w:t>
      </w:r>
      <w:r w:rsidRPr="006F5528">
        <w:rPr>
          <w:rFonts w:ascii="GHEA Grapalat" w:hAnsi="GHEA Grapalat"/>
          <w:i w:val="0"/>
          <w:sz w:val="24"/>
          <w:szCs w:val="24"/>
        </w:rPr>
        <w:t>2</w:t>
      </w:r>
      <w:r w:rsidRPr="009C5B38">
        <w:rPr>
          <w:rFonts w:ascii="GHEA Grapalat" w:hAnsi="GHEA Grapalat"/>
          <w:i w:val="0"/>
          <w:sz w:val="24"/>
          <w:szCs w:val="24"/>
        </w:rPr>
        <w:t>5</w:t>
      </w:r>
      <w:r>
        <w:rPr>
          <w:rFonts w:ascii="GHEA Grapalat" w:hAnsi="GHEA Grapalat"/>
          <w:i w:val="0"/>
          <w:sz w:val="24"/>
          <w:szCs w:val="24"/>
        </w:rPr>
        <w:t xml:space="preserve"> года N 2</w:t>
      </w:r>
      <w:r w:rsidRPr="009C5B38">
        <w:rPr>
          <w:rFonts w:ascii="GHEA Grapalat" w:hAnsi="GHEA Grapalat"/>
          <w:i w:val="0"/>
          <w:sz w:val="24"/>
          <w:szCs w:val="24"/>
        </w:rPr>
        <w:t xml:space="preserve"> </w:t>
      </w:r>
    </w:p>
    <w:p w:rsidR="008438B8" w:rsidRPr="009C5B38" w:rsidRDefault="008438B8" w:rsidP="008438B8">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008B0B66">
        <w:rPr>
          <w:rFonts w:ascii="GHEA Grapalat" w:hAnsi="GHEA Grapalat"/>
        </w:rPr>
        <w:t>26/7</w:t>
      </w:r>
      <w:r w:rsidRPr="009C5B38">
        <w:rPr>
          <w:rFonts w:ascii="GHEA Grapalat" w:hAnsi="GHEA Grapalat"/>
        </w:rPr>
        <w:t xml:space="preserve">   </w:t>
      </w:r>
    </w:p>
    <w:p w:rsidR="008438B8" w:rsidRPr="009C5B38" w:rsidRDefault="008438B8" w:rsidP="008438B8">
      <w:pPr>
        <w:pStyle w:val="BodyTextIndent"/>
        <w:widowControl w:val="0"/>
        <w:spacing w:after="160" w:line="240" w:lineRule="auto"/>
        <w:rPr>
          <w:rFonts w:ascii="GHEA Grapalat" w:hAnsi="GHEA Grapalat"/>
          <w:i w:val="0"/>
          <w:sz w:val="24"/>
          <w:szCs w:val="24"/>
        </w:rPr>
      </w:pPr>
      <w:r w:rsidRPr="009C5B38">
        <w:rPr>
          <w:rFonts w:ascii="GHEA Grapalat" w:hAnsi="GHEA Grapalat"/>
          <w:i w:val="0"/>
          <w:sz w:val="24"/>
          <w:szCs w:val="24"/>
        </w:rPr>
        <w:t xml:space="preserve"> </w:t>
      </w:r>
    </w:p>
    <w:p w:rsidR="008438B8" w:rsidRPr="00273655" w:rsidRDefault="008438B8" w:rsidP="008438B8">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г.Ереван, ул. Бузанда 1/4, объявляет запрос котировок, который проводится одним этапом.</w:t>
      </w:r>
    </w:p>
    <w:p w:rsidR="00DF0CEC" w:rsidRPr="00273655" w:rsidRDefault="00DF0CEC" w:rsidP="00DF0CEC">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273655">
        <w:rPr>
          <w:rFonts w:ascii="GHEA Grapalat" w:hAnsi="GHEA Grapalat"/>
          <w:i w:val="0"/>
          <w:sz w:val="22"/>
          <w:szCs w:val="22"/>
          <w:lang w:eastAsia="en-US" w:bidi="ar-SA"/>
        </w:rPr>
        <w:t xml:space="preserve">услуг </w:t>
      </w:r>
      <w:r>
        <w:rPr>
          <w:rFonts w:ascii="GHEA Grapalat" w:hAnsi="GHEA Grapalat"/>
          <w:i w:val="0"/>
          <w:sz w:val="22"/>
          <w:szCs w:val="22"/>
        </w:rPr>
        <w:t xml:space="preserve">по бурению </w:t>
      </w:r>
      <w:r w:rsidRPr="00273655">
        <w:rPr>
          <w:rFonts w:ascii="GHEA Grapalat" w:hAnsi="GHEA Grapalat"/>
          <w:i w:val="0"/>
          <w:sz w:val="22"/>
          <w:szCs w:val="22"/>
        </w:rPr>
        <w:t xml:space="preserve"> (далее — договор).</w:t>
      </w:r>
    </w:p>
    <w:p w:rsidR="008438B8" w:rsidRPr="009044F1" w:rsidRDefault="008438B8" w:rsidP="008438B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8438B8" w:rsidRDefault="008438B8" w:rsidP="008438B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8438B8" w:rsidRPr="003F762C" w:rsidRDefault="008438B8" w:rsidP="008438B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438B8" w:rsidRPr="00D5443D" w:rsidRDefault="008438B8" w:rsidP="008438B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438B8" w:rsidRPr="009C5B38" w:rsidRDefault="008438B8" w:rsidP="008438B8">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Заявки на запрос котировок необходимо подать по адресу: РА г.Ереван, ул. Бузанда 1/4. в документарной форме, до 1</w:t>
      </w:r>
      <w:r w:rsidRPr="009C5B38">
        <w:rPr>
          <w:rFonts w:ascii="GHEA Grapalat" w:hAnsi="GHEA Grapalat"/>
          <w:i w:val="0"/>
          <w:sz w:val="22"/>
          <w:szCs w:val="22"/>
        </w:rPr>
        <w:t>1</w:t>
      </w:r>
      <w:r w:rsidRPr="00273655">
        <w:rPr>
          <w:rFonts w:ascii="GHEA Grapalat" w:hAnsi="GHEA Grapalat"/>
          <w:i w:val="0"/>
          <w:sz w:val="22"/>
          <w:szCs w:val="22"/>
        </w:rPr>
        <w:t xml:space="preserve">:00 часов 7-го дня со дня опубликования настоящего объявления. </w:t>
      </w:r>
    </w:p>
    <w:p w:rsidR="008438B8" w:rsidRPr="00D85563" w:rsidRDefault="008438B8" w:rsidP="008438B8">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8438B8" w:rsidRPr="00273655" w:rsidRDefault="008438B8" w:rsidP="008438B8">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Вскрытие заявок будет проводиться по адресу РА г.Ереван, ул. Бузанда 1/4, в 1</w:t>
      </w:r>
      <w:r w:rsidRPr="009C5B38">
        <w:rPr>
          <w:rFonts w:ascii="GHEA Grapalat" w:hAnsi="GHEA Grapalat"/>
          <w:i w:val="0"/>
          <w:sz w:val="22"/>
          <w:szCs w:val="22"/>
        </w:rPr>
        <w:t>1</w:t>
      </w:r>
      <w:r w:rsidRPr="00273655">
        <w:rPr>
          <w:rFonts w:ascii="GHEA Grapalat" w:hAnsi="GHEA Grapalat"/>
          <w:i w:val="0"/>
          <w:sz w:val="22"/>
          <w:szCs w:val="22"/>
        </w:rPr>
        <w:t xml:space="preserve">:00 часов, </w:t>
      </w:r>
      <w:r w:rsidR="008B0B66">
        <w:rPr>
          <w:rFonts w:ascii="GHEA Grapalat" w:hAnsi="GHEA Grapalat"/>
          <w:i w:val="0"/>
          <w:sz w:val="22"/>
          <w:szCs w:val="22"/>
          <w:lang w:val="en-US"/>
        </w:rPr>
        <w:t>04</w:t>
      </w:r>
      <w:r>
        <w:rPr>
          <w:rFonts w:ascii="GHEA Grapalat" w:hAnsi="GHEA Grapalat"/>
          <w:i w:val="0"/>
          <w:sz w:val="22"/>
          <w:szCs w:val="22"/>
        </w:rPr>
        <w:t>.</w:t>
      </w:r>
      <w:r w:rsidR="001D6660">
        <w:rPr>
          <w:rFonts w:ascii="GHEA Grapalat" w:hAnsi="GHEA Grapalat"/>
          <w:i w:val="0"/>
          <w:sz w:val="22"/>
          <w:szCs w:val="22"/>
        </w:rPr>
        <w:t>1</w:t>
      </w:r>
      <w:r w:rsidR="001D6660">
        <w:rPr>
          <w:rFonts w:ascii="GHEA Grapalat" w:hAnsi="GHEA Grapalat"/>
          <w:i w:val="0"/>
          <w:sz w:val="22"/>
          <w:szCs w:val="22"/>
          <w:lang w:val="en-US"/>
        </w:rPr>
        <w:t>2</w:t>
      </w:r>
      <w:bookmarkStart w:id="0" w:name="_GoBack"/>
      <w:bookmarkEnd w:id="0"/>
      <w:r w:rsidRPr="00273655">
        <w:rPr>
          <w:rFonts w:ascii="GHEA Grapalat" w:hAnsi="GHEA Grapalat"/>
          <w:i w:val="0"/>
          <w:sz w:val="22"/>
          <w:szCs w:val="22"/>
        </w:rPr>
        <w:t>.202</w:t>
      </w:r>
      <w:r w:rsidRPr="009C5B38">
        <w:rPr>
          <w:rFonts w:ascii="GHEA Grapalat" w:hAnsi="GHEA Grapalat"/>
          <w:i w:val="0"/>
          <w:sz w:val="22"/>
          <w:szCs w:val="22"/>
        </w:rPr>
        <w:t>5</w:t>
      </w:r>
      <w:r w:rsidRPr="00273655">
        <w:rPr>
          <w:rFonts w:ascii="GHEA Grapalat" w:hAnsi="GHEA Grapalat"/>
          <w:i w:val="0"/>
          <w:sz w:val="22"/>
          <w:szCs w:val="22"/>
        </w:rPr>
        <w:t>г.</w:t>
      </w:r>
    </w:p>
    <w:p w:rsidR="008438B8" w:rsidRPr="001B32D9" w:rsidRDefault="008438B8" w:rsidP="008438B8">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438B8" w:rsidRPr="00273655" w:rsidRDefault="008438B8" w:rsidP="008438B8">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2"/>
          <w:szCs w:val="22"/>
        </w:rPr>
        <w:t>Нарине Абраамяну.</w:t>
      </w:r>
    </w:p>
    <w:p w:rsidR="008438B8" w:rsidRDefault="008438B8" w:rsidP="008438B8">
      <w:pPr>
        <w:pStyle w:val="BodyTextIndent"/>
        <w:ind w:firstLine="567"/>
        <w:rPr>
          <w:rFonts w:ascii="GHEA Grapalat" w:hAnsi="GHEA Grapalat"/>
          <w:i w:val="0"/>
          <w:lang w:eastAsia="en-US" w:bidi="ar-SA"/>
        </w:rPr>
      </w:pPr>
    </w:p>
    <w:p w:rsidR="008438B8" w:rsidRDefault="008438B8" w:rsidP="008438B8">
      <w:pPr>
        <w:ind w:firstLine="708"/>
        <w:jc w:val="both"/>
        <w:rPr>
          <w:rFonts w:ascii="GHEA Grapalat" w:hAnsi="GHEA Grapalat"/>
          <w:sz w:val="22"/>
          <w:szCs w:val="20"/>
          <w:lang w:eastAsia="en-US" w:bidi="ar-SA"/>
        </w:rPr>
      </w:pPr>
    </w:p>
    <w:p w:rsidR="008438B8" w:rsidRDefault="008438B8" w:rsidP="008438B8">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8438B8" w:rsidRPr="00807E2B" w:rsidRDefault="008438B8" w:rsidP="008438B8">
      <w:pPr>
        <w:ind w:firstLine="708"/>
        <w:jc w:val="both"/>
        <w:rPr>
          <w:rFonts w:ascii="Sylfaen" w:hAnsi="Sylfaen"/>
          <w:i/>
        </w:rPr>
      </w:pPr>
      <w:r>
        <w:rPr>
          <w:rFonts w:ascii="GHEA Grapalat" w:hAnsi="GHEA Grapalat"/>
          <w:sz w:val="20"/>
          <w:szCs w:val="20"/>
        </w:rPr>
        <w:t xml:space="preserve">       эл.почта. </w:t>
      </w:r>
      <w:r w:rsidRPr="00DF78BE">
        <w:rPr>
          <w:rFonts w:ascii="GHEA Grapalat" w:hAnsi="GHEA Grapalat"/>
          <w:i/>
          <w:lang w:val="af-ZA"/>
        </w:rPr>
        <w:t>narine</w:t>
      </w:r>
      <w:r>
        <w:rPr>
          <w:rFonts w:ascii="GHEA Grapalat" w:hAnsi="GHEA Grapalat"/>
          <w:i/>
        </w:rPr>
        <w:t>.</w:t>
      </w:r>
      <w:r>
        <w:rPr>
          <w:rFonts w:ascii="GHEA Grapalat" w:hAnsi="GHEA Grapalat"/>
          <w:i/>
          <w:lang w:val="af-ZA"/>
        </w:rPr>
        <w:t>abrahamyan</w:t>
      </w:r>
      <w:r w:rsidRPr="00DF78BE">
        <w:rPr>
          <w:rFonts w:ascii="GHEA Grapalat" w:hAnsi="GHEA Grapalat"/>
          <w:i/>
          <w:lang w:val="af-ZA"/>
        </w:rPr>
        <w:t>@</w:t>
      </w:r>
      <w:r>
        <w:rPr>
          <w:rFonts w:ascii="GHEA Grapalat" w:hAnsi="GHEA Grapalat"/>
          <w:i/>
          <w:lang w:val="en-US"/>
        </w:rPr>
        <w:t>yerevan</w:t>
      </w:r>
      <w:r w:rsidRPr="00807E2B">
        <w:rPr>
          <w:rFonts w:ascii="GHEA Grapalat" w:hAnsi="GHEA Grapalat"/>
          <w:i/>
        </w:rPr>
        <w:t>.</w:t>
      </w:r>
      <w:r>
        <w:rPr>
          <w:rFonts w:ascii="GHEA Grapalat" w:hAnsi="GHEA Grapalat"/>
          <w:i/>
          <w:lang w:val="en-US"/>
        </w:rPr>
        <w:t>am</w:t>
      </w:r>
    </w:p>
    <w:p w:rsidR="008438B8" w:rsidRDefault="008438B8" w:rsidP="008438B8">
      <w:pPr>
        <w:ind w:firstLine="708"/>
        <w:jc w:val="both"/>
        <w:rPr>
          <w:rFonts w:ascii="GHEA Grapalat" w:hAnsi="GHEA Grapalat"/>
          <w:i/>
        </w:rPr>
      </w:pPr>
      <w:r>
        <w:rPr>
          <w:rFonts w:ascii="GHEA Grapalat" w:hAnsi="GHEA Grapalat"/>
          <w:i/>
        </w:rPr>
        <w:t xml:space="preserve">      Заказчик. ЗАО “Ергорсвет”</w:t>
      </w: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Default="008438B8"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Pr="009C5B38" w:rsidRDefault="00DF0CEC" w:rsidP="008438B8">
      <w:pPr>
        <w:pStyle w:val="BodyTextIndent"/>
        <w:widowControl w:val="0"/>
        <w:spacing w:line="240" w:lineRule="auto"/>
        <w:ind w:firstLine="567"/>
        <w:rPr>
          <w:rFonts w:ascii="GHEA Grapalat" w:hAnsi="GHEA Grapalat"/>
        </w:rPr>
      </w:pPr>
    </w:p>
    <w:p w:rsidR="008438B8" w:rsidRDefault="008438B8" w:rsidP="008438B8">
      <w:pPr>
        <w:pStyle w:val="BodyText"/>
        <w:widowControl w:val="0"/>
        <w:spacing w:after="160"/>
        <w:ind w:firstLine="567"/>
        <w:jc w:val="right"/>
        <w:rPr>
          <w:rFonts w:ascii="GHEA Grapalat" w:hAnsi="GHEA Grapalat"/>
          <w:i/>
        </w:rPr>
      </w:pPr>
    </w:p>
    <w:p w:rsidR="008438B8" w:rsidRPr="00B02E29" w:rsidRDefault="008438B8" w:rsidP="008438B8">
      <w:pPr>
        <w:pStyle w:val="BodyText"/>
        <w:widowControl w:val="0"/>
        <w:spacing w:after="0"/>
        <w:ind w:right="-7" w:firstLine="567"/>
        <w:jc w:val="right"/>
        <w:rPr>
          <w:rFonts w:ascii="GHEA Grapalat" w:hAnsi="GHEA Grapalat" w:cs="Sylfaen"/>
          <w:i/>
        </w:rPr>
      </w:pPr>
      <w:r w:rsidRPr="00B02E29">
        <w:rPr>
          <w:rFonts w:ascii="GHEA Grapalat" w:hAnsi="GHEA Grapalat"/>
          <w:i/>
        </w:rPr>
        <w:t>Утверждено</w:t>
      </w:r>
    </w:p>
    <w:p w:rsidR="008438B8" w:rsidRPr="00B02E29" w:rsidRDefault="008438B8" w:rsidP="008438B8">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от .</w:t>
      </w:r>
      <w:r w:rsidR="00DF0CEC">
        <w:rPr>
          <w:rFonts w:ascii="GHEA Grapalat" w:hAnsi="GHEA Grapalat"/>
          <w:i/>
        </w:rPr>
        <w:t>10</w:t>
      </w:r>
      <w:r w:rsidRPr="006211E3">
        <w:rPr>
          <w:rFonts w:ascii="GHEA Grapalat" w:hAnsi="GHEA Grapalat"/>
          <w:i/>
        </w:rPr>
        <w:t>.</w:t>
      </w:r>
      <w:r w:rsidRPr="00B02E29">
        <w:rPr>
          <w:rFonts w:ascii="GHEA Grapalat" w:hAnsi="GHEA Grapalat"/>
          <w:i/>
        </w:rPr>
        <w:t>20</w:t>
      </w:r>
      <w:r>
        <w:rPr>
          <w:rFonts w:ascii="GHEA Grapalat" w:hAnsi="GHEA Grapalat"/>
          <w:i/>
        </w:rPr>
        <w:t>2</w:t>
      </w:r>
      <w:r w:rsidRPr="009C5B38">
        <w:rPr>
          <w:rFonts w:ascii="GHEA Grapalat" w:hAnsi="GHEA Grapalat"/>
          <w:i/>
        </w:rPr>
        <w:t>5</w:t>
      </w:r>
      <w:r w:rsidRPr="00B02E29">
        <w:rPr>
          <w:rFonts w:ascii="GHEA Grapalat" w:hAnsi="GHEA Grapalat"/>
          <w:i/>
        </w:rPr>
        <w:t>г.</w:t>
      </w:r>
    </w:p>
    <w:p w:rsidR="008438B8" w:rsidRPr="00166A04" w:rsidRDefault="008438B8" w:rsidP="008438B8">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008B0B66">
        <w:rPr>
          <w:rFonts w:ascii="GHEA Grapalat" w:hAnsi="GHEA Grapalat"/>
        </w:rPr>
        <w:t>26/7</w:t>
      </w: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2106B9" w:rsidRDefault="008438B8" w:rsidP="008438B8">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8438B8" w:rsidRPr="00B02E29" w:rsidRDefault="008438B8" w:rsidP="008438B8">
      <w:pPr>
        <w:pStyle w:val="BodyText"/>
        <w:widowControl w:val="0"/>
        <w:spacing w:after="160"/>
        <w:ind w:right="-7"/>
        <w:jc w:val="center"/>
        <w:rPr>
          <w:rFonts w:ascii="GHEA Grapalat" w:hAnsi="GHEA Grapalat" w:cs="Sylfaen"/>
        </w:rPr>
      </w:pPr>
    </w:p>
    <w:p w:rsidR="008438B8" w:rsidRPr="00B02E29" w:rsidRDefault="008438B8" w:rsidP="008438B8">
      <w:pPr>
        <w:pStyle w:val="BodyText"/>
        <w:widowControl w:val="0"/>
        <w:spacing w:after="160"/>
        <w:ind w:right="-7"/>
        <w:jc w:val="center"/>
        <w:rPr>
          <w:rFonts w:ascii="GHEA Grapalat" w:hAnsi="GHEA Grapalat" w:cs="Sylfaen"/>
        </w:rPr>
      </w:pPr>
    </w:p>
    <w:p w:rsidR="00DF0CEC" w:rsidRPr="00092E25" w:rsidRDefault="00DF0CEC" w:rsidP="00DF0CEC">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Pr="001640F2">
        <w:rPr>
          <w:rFonts w:ascii="GHEA Grapalat" w:hAnsi="GHEA Grapalat" w:cs="Sylfaen"/>
        </w:rPr>
        <w:t xml:space="preserve">УСЛУГ </w:t>
      </w:r>
      <w:r>
        <w:rPr>
          <w:rFonts w:ascii="GHEA Grapalat" w:hAnsi="GHEA Grapalat" w:cs="Sylfaen"/>
        </w:rPr>
        <w:t xml:space="preserve">ПО БУРЕНИЮ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DF0CEC" w:rsidRPr="002106B9" w:rsidRDefault="00DF0CEC" w:rsidP="00DF0CEC">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Pr="009044F1" w:rsidRDefault="008438B8" w:rsidP="008438B8">
      <w:pPr>
        <w:jc w:val="both"/>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8438B8" w:rsidRPr="009044F1" w:rsidRDefault="008438B8" w:rsidP="008438B8">
      <w:pPr>
        <w:widowControl w:val="0"/>
        <w:spacing w:after="160"/>
        <w:ind w:firstLine="567"/>
        <w:jc w:val="center"/>
        <w:rPr>
          <w:rFonts w:ascii="GHEA Grapalat" w:hAnsi="GHEA Grapalat" w:cs="Sylfaen"/>
          <w:b/>
        </w:rPr>
      </w:pPr>
      <w:r w:rsidRPr="009044F1">
        <w:rPr>
          <w:rFonts w:ascii="GHEA Grapalat" w:hAnsi="GHEA Grapalat"/>
        </w:rPr>
        <w:br w:type="page"/>
      </w:r>
    </w:p>
    <w:p w:rsidR="008438B8" w:rsidRPr="009044F1" w:rsidRDefault="008438B8" w:rsidP="008438B8">
      <w:pPr>
        <w:widowControl w:val="0"/>
        <w:jc w:val="center"/>
        <w:rPr>
          <w:rFonts w:ascii="GHEA Grapalat" w:hAnsi="GHEA Grapalat"/>
          <w:b/>
        </w:rPr>
      </w:pPr>
      <w:r w:rsidRPr="009044F1">
        <w:rPr>
          <w:rFonts w:ascii="GHEA Grapalat" w:hAnsi="GHEA Grapalat"/>
          <w:b/>
        </w:rPr>
        <w:lastRenderedPageBreak/>
        <w:t>СОДЕРЖАНИЕ</w:t>
      </w:r>
    </w:p>
    <w:p w:rsidR="00DF0CEC" w:rsidRPr="006211E3" w:rsidRDefault="00DF0CEC" w:rsidP="00DF0CEC">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DF0CEC" w:rsidRPr="009044F1" w:rsidRDefault="00DF0CEC" w:rsidP="00DF0CEC">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DF0CEC" w:rsidRPr="00D962A0" w:rsidRDefault="00DF0CEC" w:rsidP="00DF0CEC">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Pr>
          <w:rFonts w:ascii="GHEA Grapalat" w:hAnsi="GHEA Grapalat"/>
          <w:b/>
        </w:rPr>
        <w:t xml:space="preserve">ПО БУРЕНИЮ </w:t>
      </w:r>
      <w:r>
        <w:rPr>
          <w:rFonts w:ascii="GHEA Grapalat" w:hAnsi="GHEA Grapalat"/>
        </w:rPr>
        <w:t xml:space="preserve"> </w:t>
      </w:r>
      <w:r w:rsidRPr="00FC3722">
        <w:rPr>
          <w:rFonts w:ascii="GHEA Grapalat" w:hAnsi="GHEA Grapalat"/>
          <w:b/>
        </w:rPr>
        <w:t>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8438B8" w:rsidRPr="009044F1" w:rsidRDefault="008438B8" w:rsidP="008438B8">
      <w:pPr>
        <w:widowControl w:val="0"/>
        <w:spacing w:after="160"/>
        <w:jc w:val="center"/>
        <w:rPr>
          <w:rFonts w:ascii="GHEA Grapalat" w:hAnsi="GHEA Grapalat" w:cs="Sylfaen"/>
          <w:b/>
        </w:rPr>
      </w:pPr>
    </w:p>
    <w:p w:rsidR="008438B8" w:rsidRPr="008842CE" w:rsidRDefault="008438B8" w:rsidP="008438B8">
      <w:pPr>
        <w:widowControl w:val="0"/>
        <w:spacing w:after="160"/>
        <w:jc w:val="center"/>
        <w:rPr>
          <w:rFonts w:ascii="GHEA Grapalat" w:hAnsi="GHEA Grapalat"/>
          <w:b/>
        </w:rPr>
      </w:pPr>
      <w:r w:rsidRPr="009044F1">
        <w:rPr>
          <w:rFonts w:ascii="GHEA Grapalat" w:hAnsi="GHEA Grapalat"/>
          <w:b/>
        </w:rPr>
        <w:t>ЧАСТЬ I.</w:t>
      </w:r>
    </w:p>
    <w:p w:rsidR="008438B8" w:rsidRPr="008842CE" w:rsidRDefault="008438B8" w:rsidP="008438B8">
      <w:pPr>
        <w:widowControl w:val="0"/>
        <w:spacing w:after="160"/>
        <w:jc w:val="center"/>
        <w:rPr>
          <w:rFonts w:ascii="GHEA Grapalat" w:hAnsi="GHEA Grapalat"/>
        </w:rPr>
      </w:pP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8438B8" w:rsidRPr="009044F1"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8438B8" w:rsidRPr="009044F1"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8438B8" w:rsidRPr="008842CE"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Pr="00374F4A" w:rsidRDefault="008438B8" w:rsidP="008438B8">
      <w:pPr>
        <w:widowControl w:val="0"/>
        <w:spacing w:after="160"/>
        <w:jc w:val="center"/>
        <w:rPr>
          <w:rFonts w:ascii="GHEA Grapalat" w:hAnsi="GHEA Grapalat"/>
          <w:b/>
        </w:rPr>
      </w:pPr>
      <w:r>
        <w:rPr>
          <w:rFonts w:ascii="GHEA Grapalat" w:hAnsi="GHEA Grapalat"/>
          <w:b/>
        </w:rPr>
        <w:lastRenderedPageBreak/>
        <w:t xml:space="preserve">ЧАСТЬ II. </w:t>
      </w:r>
    </w:p>
    <w:p w:rsidR="008438B8" w:rsidRPr="00374F4A"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p>
    <w:p w:rsidR="008438B8" w:rsidRPr="008842CE" w:rsidRDefault="008438B8" w:rsidP="008438B8">
      <w:pPr>
        <w:widowControl w:val="0"/>
        <w:spacing w:after="160"/>
        <w:jc w:val="center"/>
        <w:rPr>
          <w:rFonts w:ascii="GHEA Grapalat" w:hAnsi="GHEA Grapalat"/>
          <w:b/>
        </w:rPr>
      </w:pP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8438B8" w:rsidRPr="003A1EBB"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8438B8" w:rsidRPr="00625529"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8438B8" w:rsidRDefault="008438B8" w:rsidP="008438B8">
      <w:pPr>
        <w:rPr>
          <w:rFonts w:ascii="GHEA Grapalat" w:hAnsi="GHEA Grapalat"/>
          <w:spacing w:val="-6"/>
        </w:rPr>
      </w:pPr>
      <w:r>
        <w:rPr>
          <w:rFonts w:ascii="GHEA Grapalat" w:hAnsi="GHEA Grapalat"/>
          <w:spacing w:val="-6"/>
        </w:rPr>
        <w:br w:type="page"/>
      </w:r>
    </w:p>
    <w:p w:rsidR="008438B8" w:rsidRPr="006D2DF7" w:rsidRDefault="008438B8" w:rsidP="008438B8">
      <w:pPr>
        <w:widowControl w:val="0"/>
        <w:spacing w:after="160"/>
        <w:ind w:firstLine="360"/>
        <w:jc w:val="both"/>
        <w:rPr>
          <w:rFonts w:ascii="GHEA Grapalat" w:hAnsi="GHEA Grapalat"/>
          <w:spacing w:val="-6"/>
        </w:rPr>
      </w:pPr>
      <w:r w:rsidRPr="006D2DF7">
        <w:rPr>
          <w:rFonts w:ascii="GHEA Grapalat" w:hAnsi="GHEA Grapalat"/>
          <w:spacing w:val="-6"/>
        </w:rPr>
        <w:lastRenderedPageBreak/>
        <w:t>Настоящее Приглашение предоставляе</w:t>
      </w:r>
      <w:r>
        <w:rPr>
          <w:rFonts w:ascii="GHEA Grapalat" w:hAnsi="GHEA Grapalat"/>
          <w:spacing w:val="-6"/>
        </w:rPr>
        <w:t>тся в дополнение к объявлению о</w:t>
      </w:r>
      <w:r w:rsidRPr="006D2DF7">
        <w:rPr>
          <w:rFonts w:ascii="GHEA Grapalat" w:hAnsi="GHEA Grapalat"/>
          <w:spacing w:val="-6"/>
        </w:rPr>
        <w:t xml:space="preserve"> </w:t>
      </w:r>
      <w:r w:rsidRPr="00273655">
        <w:rPr>
          <w:rFonts w:ascii="GHEA Grapalat" w:hAnsi="GHEA Grapalat"/>
          <w:sz w:val="22"/>
          <w:szCs w:val="22"/>
        </w:rPr>
        <w:t>запрос</w:t>
      </w:r>
      <w:r>
        <w:rPr>
          <w:rFonts w:ascii="GHEA Grapalat" w:hAnsi="GHEA Grapalat"/>
          <w:sz w:val="22"/>
          <w:szCs w:val="22"/>
        </w:rPr>
        <w:t>е</w:t>
      </w:r>
      <w:r w:rsidRPr="00273655">
        <w:rPr>
          <w:rFonts w:ascii="GHEA Grapalat" w:hAnsi="GHEA Grapalat"/>
          <w:sz w:val="22"/>
          <w:szCs w:val="22"/>
        </w:rPr>
        <w:t xml:space="preserve"> котировок</w:t>
      </w:r>
      <w:r w:rsidRPr="006D2DF7">
        <w:rPr>
          <w:rFonts w:ascii="GHEA Grapalat" w:hAnsi="GHEA Grapalat"/>
          <w:spacing w:val="-6"/>
        </w:rPr>
        <w:t xml:space="preserve">,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sidR="008B0B66">
        <w:rPr>
          <w:rFonts w:ascii="GHEA Grapalat" w:hAnsi="GHEA Grapalat"/>
        </w:rPr>
        <w:t>26/7</w:t>
      </w:r>
      <w:r w:rsidRPr="006D2DF7">
        <w:rPr>
          <w:rFonts w:ascii="GHEA Grapalat" w:hAnsi="GHEA Grapalat"/>
          <w:spacing w:val="-6"/>
        </w:rPr>
        <w:t xml:space="preserve"> (далее — процедура).</w:t>
      </w:r>
    </w:p>
    <w:p w:rsidR="008438B8" w:rsidRPr="000B2CFA" w:rsidRDefault="008438B8" w:rsidP="008438B8">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8438B8" w:rsidRPr="009044F1" w:rsidRDefault="008438B8" w:rsidP="008438B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8438B8" w:rsidRPr="009044F1" w:rsidRDefault="008438B8" w:rsidP="008438B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438B8" w:rsidRPr="009C5B38" w:rsidRDefault="008438B8" w:rsidP="008438B8">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r>
        <w:rPr>
          <w:rFonts w:ascii="GHEA Grapalat" w:hAnsi="GHEA Grapalat"/>
          <w:i/>
          <w:lang w:val="af-ZA"/>
        </w:rPr>
        <w:t>narine.abrahamyan</w:t>
      </w:r>
      <w:r w:rsidRPr="00DF78BE">
        <w:rPr>
          <w:rFonts w:ascii="GHEA Grapalat" w:hAnsi="GHEA Grapalat"/>
          <w:i/>
          <w:lang w:val="af-ZA"/>
        </w:rPr>
        <w:t>@</w:t>
      </w:r>
      <w:r>
        <w:rPr>
          <w:rFonts w:ascii="GHEA Grapalat" w:hAnsi="GHEA Grapalat"/>
          <w:i/>
          <w:lang w:val="af-ZA"/>
        </w:rPr>
        <w:t>yerevan.am</w:t>
      </w: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DF0CEC" w:rsidRDefault="00DF0CEC" w:rsidP="008438B8">
      <w:pPr>
        <w:widowControl w:val="0"/>
        <w:spacing w:after="160"/>
        <w:jc w:val="center"/>
        <w:rPr>
          <w:rFonts w:ascii="GHEA Grapalat" w:hAnsi="GHEA Grapalat"/>
        </w:rPr>
      </w:pPr>
    </w:p>
    <w:p w:rsidR="00DF0CEC" w:rsidRDefault="00DF0CEC"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Pr="009044F1" w:rsidRDefault="008438B8" w:rsidP="008438B8">
      <w:pPr>
        <w:widowControl w:val="0"/>
        <w:spacing w:after="160"/>
        <w:jc w:val="center"/>
        <w:rPr>
          <w:rFonts w:ascii="GHEA Grapalat" w:hAnsi="GHEA Grapalat"/>
        </w:rPr>
      </w:pPr>
      <w:r w:rsidRPr="009044F1">
        <w:rPr>
          <w:rFonts w:ascii="GHEA Grapalat" w:hAnsi="GHEA Grapalat"/>
        </w:rPr>
        <w:t>ЧАСТЬ I</w:t>
      </w:r>
    </w:p>
    <w:p w:rsidR="008438B8" w:rsidRPr="009044F1" w:rsidRDefault="008438B8" w:rsidP="008438B8">
      <w:pPr>
        <w:pStyle w:val="Heading3"/>
        <w:keepNext w:val="0"/>
        <w:widowControl w:val="0"/>
        <w:spacing w:after="160" w:line="240" w:lineRule="auto"/>
        <w:rPr>
          <w:rFonts w:ascii="GHEA Grapalat" w:hAnsi="GHEA Grapalat"/>
          <w:sz w:val="24"/>
          <w:szCs w:val="24"/>
        </w:rPr>
      </w:pPr>
    </w:p>
    <w:p w:rsidR="00DF0CEC" w:rsidRPr="00B02E29" w:rsidRDefault="00DF0CEC" w:rsidP="00DF0CEC">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346823">
        <w:rPr>
          <w:rFonts w:ascii="GHEA Grapalat" w:hAnsi="GHEA Grapalat"/>
          <w:i w:val="0"/>
          <w:sz w:val="24"/>
          <w:szCs w:val="24"/>
        </w:rPr>
        <w:t xml:space="preserve">услуг </w:t>
      </w:r>
      <w:r>
        <w:rPr>
          <w:rFonts w:ascii="GHEA Grapalat" w:hAnsi="GHEA Grapalat"/>
          <w:i w:val="0"/>
          <w:sz w:val="24"/>
          <w:szCs w:val="24"/>
        </w:rPr>
        <w:t xml:space="preserve">по бурению </w:t>
      </w:r>
      <w:r w:rsidRPr="00B02E29">
        <w:rPr>
          <w:rFonts w:ascii="GHEA Grapalat" w:hAnsi="GHEA Grapalat"/>
          <w:i w:val="0"/>
          <w:sz w:val="24"/>
          <w:szCs w:val="24"/>
        </w:rPr>
        <w:t xml:space="preserve"> (далее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w:t>
      </w:r>
      <w:r w:rsidRPr="006D611B">
        <w:rPr>
          <w:rFonts w:ascii="GHEA Grapalat" w:hAnsi="GHEA Grapalat"/>
          <w:i w:val="0"/>
          <w:sz w:val="24"/>
          <w:szCs w:val="24"/>
        </w:rPr>
        <w:t>й</w:t>
      </w:r>
      <w:r>
        <w:rPr>
          <w:rFonts w:ascii="GHEA Grapalat" w:hAnsi="GHEA Grapalat"/>
          <w:i w:val="0"/>
          <w:sz w:val="24"/>
          <w:szCs w:val="24"/>
        </w:rPr>
        <w:t xml:space="preserve"> </w:t>
      </w:r>
      <w:r w:rsidRPr="00B02E29">
        <w:rPr>
          <w:rFonts w:ascii="GHEA Grapalat" w:hAnsi="GHEA Grapalat"/>
          <w:i w:val="0"/>
          <w:sz w:val="24"/>
          <w:szCs w:val="24"/>
        </w:rPr>
        <w:t>сгруппирован</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w:t>
      </w:r>
      <w:r>
        <w:rPr>
          <w:rFonts w:ascii="GHEA Grapalat" w:hAnsi="GHEA Grapalat"/>
          <w:i w:val="0"/>
          <w:sz w:val="24"/>
          <w:szCs w:val="24"/>
        </w:rPr>
        <w:t xml:space="preserve"> </w:t>
      </w:r>
      <w:r w:rsidRPr="00B02E29">
        <w:rPr>
          <w:rFonts w:ascii="GHEA Grapalat" w:hAnsi="GHEA Grapalat"/>
          <w:i w:val="0"/>
          <w:sz w:val="24"/>
          <w:szCs w:val="24"/>
        </w:rPr>
        <w:t>"</w:t>
      </w:r>
      <w:r w:rsidRPr="00FC2CAE">
        <w:rPr>
          <w:rFonts w:ascii="GHEA Grapalat" w:hAnsi="GHEA Grapalat"/>
          <w:i w:val="0"/>
          <w:sz w:val="24"/>
          <w:szCs w:val="24"/>
        </w:rPr>
        <w:t>1</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DF0CEC" w:rsidRPr="009044F1" w:rsidTr="00975F2D">
        <w:trPr>
          <w:jc w:val="center"/>
        </w:trPr>
        <w:tc>
          <w:tcPr>
            <w:tcW w:w="3403" w:type="dxa"/>
            <w:gridSpan w:val="2"/>
            <w:vAlign w:val="center"/>
          </w:tcPr>
          <w:p w:rsidR="00DF0CEC" w:rsidRPr="009044F1" w:rsidRDefault="00DF0CEC" w:rsidP="00975F2D">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DF0CEC" w:rsidRPr="009044F1" w:rsidRDefault="00DF0CEC" w:rsidP="00975F2D">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F0CEC" w:rsidRPr="009044F1" w:rsidTr="00975F2D">
        <w:trPr>
          <w:trHeight w:val="812"/>
          <w:jc w:val="center"/>
        </w:trPr>
        <w:tc>
          <w:tcPr>
            <w:tcW w:w="1175" w:type="dxa"/>
            <w:vAlign w:val="center"/>
          </w:tcPr>
          <w:p w:rsidR="00DF0CEC" w:rsidRPr="009044F1" w:rsidRDefault="00DF0CEC" w:rsidP="00975F2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DF0CEC" w:rsidRPr="00E361B5" w:rsidRDefault="00DF0CEC" w:rsidP="00975F2D">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p>
        </w:tc>
        <w:tc>
          <w:tcPr>
            <w:tcW w:w="6600" w:type="dxa"/>
            <w:vMerge/>
            <w:vAlign w:val="center"/>
          </w:tcPr>
          <w:p w:rsidR="00DF0CEC" w:rsidRPr="009044F1" w:rsidRDefault="00DF0CEC" w:rsidP="00975F2D">
            <w:pPr>
              <w:pStyle w:val="BodyTextIndent2"/>
              <w:widowControl w:val="0"/>
              <w:spacing w:after="120" w:line="240" w:lineRule="auto"/>
              <w:ind w:firstLine="0"/>
              <w:rPr>
                <w:rFonts w:ascii="GHEA Grapalat" w:hAnsi="GHEA Grapalat"/>
                <w:sz w:val="24"/>
                <w:szCs w:val="24"/>
                <w:u w:val="single"/>
              </w:rPr>
            </w:pPr>
          </w:p>
        </w:tc>
      </w:tr>
      <w:tr w:rsidR="00DF0CEC" w:rsidRPr="009044F1" w:rsidTr="00975F2D">
        <w:trPr>
          <w:jc w:val="center"/>
        </w:trPr>
        <w:tc>
          <w:tcPr>
            <w:tcW w:w="1175" w:type="dxa"/>
            <w:vAlign w:val="center"/>
          </w:tcPr>
          <w:p w:rsidR="00DF0CEC" w:rsidRPr="009044F1" w:rsidRDefault="00DF0CEC" w:rsidP="00975F2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2228" w:type="dxa"/>
            <w:vAlign w:val="center"/>
          </w:tcPr>
          <w:p w:rsidR="00DF0CEC" w:rsidRPr="00D81087" w:rsidRDefault="00DF0CEC" w:rsidP="00BE08C1">
            <w:pPr>
              <w:jc w:val="center"/>
              <w:rPr>
                <w:rFonts w:ascii="GHEA Grapalat" w:hAnsi="GHEA Grapalat"/>
                <w:lang w:val="en-US"/>
              </w:rPr>
            </w:pPr>
            <w:r>
              <w:rPr>
                <w:rFonts w:ascii="Arial LatArm" w:hAnsi="Arial LatArm" w:cs="Arial"/>
                <w:bCs/>
                <w:sz w:val="22"/>
                <w:lang w:val="en-US"/>
              </w:rPr>
              <w:t xml:space="preserve"> </w:t>
            </w:r>
            <w:r>
              <w:rPr>
                <w:rFonts w:ascii="Arial" w:hAnsi="Arial" w:cs="Arial"/>
                <w:bCs/>
                <w:sz w:val="22"/>
              </w:rPr>
              <w:t xml:space="preserve">До   </w:t>
            </w:r>
            <w:r w:rsidR="00BE08C1">
              <w:rPr>
                <w:rFonts w:ascii="Arial LatArm" w:hAnsi="Arial LatArm" w:cs="Arial"/>
                <w:lang w:val="en-US"/>
              </w:rPr>
              <w:t>10500000</w:t>
            </w:r>
          </w:p>
        </w:tc>
        <w:tc>
          <w:tcPr>
            <w:tcW w:w="6600" w:type="dxa"/>
            <w:vAlign w:val="center"/>
          </w:tcPr>
          <w:p w:rsidR="00DF0CEC" w:rsidRPr="00E361B5" w:rsidRDefault="00DF0CEC" w:rsidP="00975F2D">
            <w:pPr>
              <w:pStyle w:val="BodyTextIndent2"/>
              <w:widowControl w:val="0"/>
              <w:spacing w:after="120" w:line="240" w:lineRule="auto"/>
              <w:ind w:firstLine="0"/>
              <w:rPr>
                <w:rFonts w:ascii="GHEA Grapalat" w:hAnsi="GHEA Grapalat"/>
                <w:sz w:val="28"/>
                <w:szCs w:val="24"/>
                <w:u w:val="single"/>
                <w:vertAlign w:val="subscript"/>
              </w:rPr>
            </w:pPr>
            <w:r w:rsidRPr="00EE3B14">
              <w:rPr>
                <w:rFonts w:ascii="Calibri" w:hAnsi="Calibri" w:cs="Calibri"/>
                <w:sz w:val="28"/>
              </w:rPr>
              <w:t>Услуги по бурению</w:t>
            </w:r>
          </w:p>
        </w:tc>
      </w:tr>
    </w:tbl>
    <w:p w:rsidR="00DF0CEC" w:rsidRDefault="00DF0CEC" w:rsidP="00DF0CEC">
      <w:pPr>
        <w:pStyle w:val="BodyTextIndent2"/>
        <w:widowControl w:val="0"/>
        <w:spacing w:after="160" w:line="240" w:lineRule="auto"/>
        <w:ind w:firstLine="567"/>
        <w:rPr>
          <w:rFonts w:ascii="GHEA Grapalat" w:hAnsi="GHEA Grapalat"/>
          <w:sz w:val="24"/>
          <w:szCs w:val="24"/>
        </w:rPr>
      </w:pPr>
    </w:p>
    <w:p w:rsidR="00DF0CEC" w:rsidRPr="00AF4F8A" w:rsidRDefault="00DF0CEC" w:rsidP="00DF0CEC">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82F42">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DF0CEC" w:rsidRPr="009044F1" w:rsidRDefault="00DF0CEC" w:rsidP="00DF0CE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DF0CEC" w:rsidRPr="006211E3" w:rsidRDefault="00DF0CEC" w:rsidP="00DF0CEC">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6211E3">
        <w:rPr>
          <w:rFonts w:ascii="GHEA Grapalat" w:hAnsi="GHEA Grapalat"/>
          <w:sz w:val="24"/>
          <w:szCs w:val="24"/>
        </w:rPr>
        <w:t>.</w:t>
      </w:r>
    </w:p>
    <w:p w:rsidR="008438B8" w:rsidRDefault="008438B8" w:rsidP="008438B8">
      <w:pPr>
        <w:widowControl w:val="0"/>
        <w:spacing w:after="160"/>
        <w:jc w:val="center"/>
        <w:rPr>
          <w:rFonts w:ascii="GHEA Grapalat" w:hAnsi="GHEA Grapalat"/>
          <w:b/>
        </w:rPr>
      </w:pPr>
    </w:p>
    <w:p w:rsidR="00B8612D" w:rsidRDefault="00B8612D" w:rsidP="00550029">
      <w:pPr>
        <w:widowControl w:val="0"/>
        <w:spacing w:after="160"/>
        <w:jc w:val="center"/>
        <w:rPr>
          <w:rFonts w:ascii="GHEA Grapalat" w:hAnsi="GHEA Grapalat"/>
          <w:b/>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w:t>
      </w:r>
      <w:r w:rsidRPr="009044F1">
        <w:rPr>
          <w:rFonts w:ascii="GHEA Grapalat" w:hAnsi="GHEA Grapalat"/>
        </w:rPr>
        <w:lastRenderedPageBreak/>
        <w:t>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w:t>
      </w:r>
      <w:r w:rsidR="001125CC" w:rsidRPr="00AC3C74">
        <w:rPr>
          <w:rFonts w:ascii="GHEA Grapalat" w:hAnsi="GHEA Grapalat"/>
        </w:rPr>
        <w:lastRenderedPageBreak/>
        <w:t>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D259F2">
        <w:rPr>
          <w:rFonts w:ascii="GHEA Grapalat" w:hAnsi="GHEA Grapalat"/>
          <w:sz w:val="24"/>
          <w:szCs w:val="24"/>
        </w:rPr>
        <w:t>запрос</w:t>
      </w:r>
      <w:r w:rsidR="00D02C20">
        <w:rPr>
          <w:rFonts w:ascii="GHEA Grapalat" w:hAnsi="GHEA Grapalat"/>
          <w:sz w:val="24"/>
          <w:szCs w:val="24"/>
        </w:rPr>
        <w:t xml:space="preserve"> </w:t>
      </w:r>
      <w:r w:rsidR="00D259F2">
        <w:rPr>
          <w:rFonts w:ascii="GHEA Grapalat" w:hAnsi="GHEA Grapalat"/>
          <w:sz w:val="24"/>
          <w:szCs w:val="24"/>
        </w:rPr>
        <w:t>котировок</w:t>
      </w:r>
      <w:r w:rsidRPr="009044F1">
        <w:rPr>
          <w:rFonts w:ascii="GHEA Grapalat" w:hAnsi="GHEA Grapalat"/>
          <w:sz w:val="24"/>
          <w:szCs w:val="24"/>
        </w:rPr>
        <w:t>.</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по адресу РА г.</w:t>
      </w:r>
      <w:r w:rsidRPr="000207F0">
        <w:rPr>
          <w:rFonts w:ascii="GHEA Grapalat" w:hAnsi="GHEA Grapalat"/>
          <w:b/>
          <w:sz w:val="24"/>
          <w:szCs w:val="24"/>
        </w:rPr>
        <w:t xml:space="preserve"> </w:t>
      </w:r>
      <w:r w:rsidRPr="00437ADC">
        <w:rPr>
          <w:rFonts w:ascii="GHEA Grapalat" w:hAnsi="GHEA Grapalat"/>
          <w:b/>
          <w:sz w:val="24"/>
          <w:szCs w:val="24"/>
        </w:rPr>
        <w:t>Ереван, ул. Бузанда 1/4, не позднее, чем 1</w:t>
      </w:r>
      <w:r w:rsidRPr="009C5B38">
        <w:rPr>
          <w:rFonts w:ascii="GHEA Grapalat" w:hAnsi="GHEA Grapalat"/>
          <w:b/>
          <w:sz w:val="24"/>
          <w:szCs w:val="24"/>
        </w:rPr>
        <w:t>1</w:t>
      </w:r>
      <w:r>
        <w:rPr>
          <w:rFonts w:ascii="GHEA Grapalat" w:hAnsi="GHEA Grapalat"/>
          <w:b/>
          <w:sz w:val="24"/>
          <w:szCs w:val="24"/>
        </w:rPr>
        <w:t xml:space="preserve">:00  часов </w:t>
      </w:r>
      <w:r w:rsidRPr="009C5B38">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lastRenderedPageBreak/>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E835FC">
        <w:rPr>
          <w:rFonts w:ascii="GHEA Grapalat" w:hAnsi="GHEA Grapalat"/>
          <w:sz w:val="24"/>
          <w:szCs w:val="24"/>
        </w:rPr>
        <w:t>Нарине Абраамян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2A6BE3" w:rsidRDefault="008E58A2" w:rsidP="002A6BE3">
      <w:pPr>
        <w:pStyle w:val="norm"/>
        <w:widowControl w:val="0"/>
        <w:tabs>
          <w:tab w:val="left" w:pos="426"/>
        </w:tabs>
        <w:spacing w:line="240" w:lineRule="auto"/>
        <w:ind w:firstLine="284"/>
        <w:rPr>
          <w:rFonts w:ascii="GHEA Grapalat" w:hAnsi="GHEA Grapalat" w:cs="Sylfaen"/>
          <w:b/>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2A6BE3" w:rsidRPr="002A6BE3">
        <w:rPr>
          <w:rFonts w:ascii="GHEA Grapalat" w:hAnsi="GHEA Grapalat"/>
          <w:b/>
          <w:sz w:val="24"/>
          <w:szCs w:val="24"/>
        </w:rPr>
        <w:t>утве</w:t>
      </w:r>
      <w:r w:rsidR="007D6FEC">
        <w:rPr>
          <w:rFonts w:ascii="GHEA Grapalat" w:hAnsi="GHEA Grapalat"/>
          <w:b/>
          <w:sz w:val="24"/>
          <w:szCs w:val="24"/>
        </w:rPr>
        <w:t>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w:t>
      </w:r>
      <w:r>
        <w:rPr>
          <w:rFonts w:ascii="GHEA Grapalat" w:hAnsi="GHEA Grapalat" w:cs="Sylfaen"/>
          <w:sz w:val="24"/>
          <w:szCs w:val="24"/>
        </w:rPr>
        <w:lastRenderedPageBreak/>
        <w:t>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5692C" w:rsidRDefault="0085692C" w:rsidP="00A9098A">
      <w:pPr>
        <w:widowControl w:val="0"/>
        <w:spacing w:after="160"/>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85692C" w:rsidRPr="00AD29CE" w:rsidRDefault="0085692C" w:rsidP="0085692C">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9C5B38">
        <w:rPr>
          <w:rFonts w:ascii="GHEA Grapalat" w:hAnsi="GHEA Grapalat"/>
          <w:b/>
          <w:sz w:val="24"/>
          <w:szCs w:val="24"/>
        </w:rPr>
        <w:t>7</w:t>
      </w:r>
      <w:r w:rsidRPr="007B4189">
        <w:rPr>
          <w:rFonts w:ascii="GHEA Grapalat" w:hAnsi="GHEA Grapalat"/>
          <w:b/>
          <w:sz w:val="24"/>
          <w:szCs w:val="24"/>
        </w:rPr>
        <w:t>"-ой день в "1</w:t>
      </w:r>
      <w:r w:rsidRPr="009C5B38">
        <w:rPr>
          <w:rFonts w:ascii="GHEA Grapalat" w:hAnsi="GHEA Grapalat"/>
          <w:b/>
          <w:sz w:val="24"/>
          <w:szCs w:val="24"/>
        </w:rPr>
        <w:t>1</w:t>
      </w:r>
      <w:r w:rsidRPr="007B4189">
        <w:rPr>
          <w:rFonts w:ascii="GHEA Grapalat" w:hAnsi="GHEA Grapalat"/>
          <w:b/>
          <w:sz w:val="24"/>
          <w:szCs w:val="24"/>
        </w:rPr>
        <w:t>:00"</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85692C"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85692C" w:rsidRPr="00373656">
        <w:rPr>
          <w:rFonts w:ascii="GHEA Grapalat" w:hAnsi="GHEA Grapalat"/>
          <w:i w:val="0"/>
          <w:sz w:val="24"/>
          <w:szCs w:val="24"/>
        </w:rPr>
        <w:t xml:space="preserve">данного дня </w:t>
      </w:r>
      <w:r w:rsidR="0085692C" w:rsidRPr="00CC0352">
        <w:rPr>
          <w:rFonts w:ascii="GHEA Grapalat" w:hAnsi="GHEA Grapalat"/>
          <w:b/>
          <w:i w:val="0"/>
          <w:sz w:val="24"/>
          <w:szCs w:val="24"/>
        </w:rPr>
        <w:t>ЦБ Армении</w:t>
      </w:r>
      <w:r w:rsidR="0085692C"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 xml:space="preserve">купки, и заключения соглашения между </w:t>
      </w:r>
      <w:r w:rsidRPr="009775E8">
        <w:rPr>
          <w:rFonts w:ascii="GHEA Grapalat" w:hAnsi="GHEA Grapalat"/>
          <w:sz w:val="24"/>
          <w:szCs w:val="24"/>
        </w:rPr>
        <w:lastRenderedPageBreak/>
        <w:t>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lastRenderedPageBreak/>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C0352">
        <w:rPr>
          <w:rFonts w:ascii="GHEA Grapalat" w:hAnsi="GHEA Grapalat"/>
          <w:b/>
          <w:sz w:val="24"/>
          <w:szCs w:val="24"/>
        </w:rPr>
        <w:t>"</w:t>
      </w:r>
      <w:r w:rsidR="0085692C" w:rsidRPr="00CC0352">
        <w:rPr>
          <w:rFonts w:ascii="GHEA Grapalat" w:hAnsi="GHEA Grapalat"/>
          <w:b/>
          <w:sz w:val="24"/>
          <w:szCs w:val="24"/>
        </w:rPr>
        <w:t>10</w:t>
      </w:r>
      <w:r w:rsidRPr="00CC0352">
        <w:rPr>
          <w:rFonts w:ascii="GHEA Grapalat" w:hAnsi="GHEA Grapalat"/>
          <w:b/>
          <w:sz w:val="24"/>
          <w:szCs w:val="24"/>
        </w:rPr>
        <w:t>" календарных</w:t>
      </w:r>
      <w:r w:rsidRPr="009044F1">
        <w:rPr>
          <w:rFonts w:ascii="GHEA Grapalat" w:hAnsi="GHEA Grapalat"/>
          <w:sz w:val="24"/>
          <w:szCs w:val="24"/>
        </w:rPr>
        <w:t xml:space="preserve">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w:t>
      </w:r>
      <w:r w:rsidR="00B06EC9" w:rsidRPr="00681C1F">
        <w:rPr>
          <w:rFonts w:ascii="GHEA Grapalat" w:hAnsi="GHEA Grapalat"/>
          <w:color w:val="000000" w:themeColor="text1"/>
        </w:rPr>
        <w:lastRenderedPageBreak/>
        <w:t xml:space="preserve">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53429B" w:rsidRPr="009044F1" w:rsidRDefault="0053429B"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53429B" w:rsidRDefault="0053429B" w:rsidP="0053429B">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C553E8">
        <w:rPr>
          <w:rFonts w:ascii="GHEA Grapalat" w:hAnsi="GHEA Grapalat"/>
          <w:b/>
          <w:color w:val="000000" w:themeColor="text1"/>
        </w:rPr>
        <w:t>течение 5-и рабочих дней после</w:t>
      </w:r>
      <w:r>
        <w:rPr>
          <w:rFonts w:ascii="GHEA Grapalat" w:hAnsi="GHEA Grapalat"/>
          <w:color w:val="000000" w:themeColor="text1"/>
        </w:rPr>
        <w:t xml:space="preserve">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sidRPr="00573C64">
        <w:rPr>
          <w:rFonts w:ascii="GHEA Grapalat" w:hAnsi="GHEA Grapalat"/>
          <w:color w:val="000000" w:themeColor="text1"/>
          <w:vertAlign w:val="superscript"/>
        </w:rPr>
        <w:t>10.1</w:t>
      </w:r>
    </w:p>
    <w:p w:rsidR="0053429B" w:rsidRDefault="0053429B" w:rsidP="0053429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Pr="008D2394">
        <w:rPr>
          <w:rFonts w:ascii="GHEA Grapalat" w:hAnsi="GHEA Grapalat"/>
        </w:rPr>
        <w:t>.</w:t>
      </w:r>
      <w:r w:rsidRPr="00466609">
        <w:t xml:space="preserve"> </w:t>
      </w:r>
      <w:r w:rsidRPr="00466609">
        <w:rPr>
          <w:rFonts w:ascii="GHEA Grapalat" w:hAnsi="GHEA Grapalat"/>
        </w:rPr>
        <w:t xml:space="preserve">Если цена закупки </w:t>
      </w:r>
      <w:r>
        <w:rPr>
          <w:rFonts w:ascii="GHEA Grapalat" w:hAnsi="GHEA Grapalat"/>
        </w:rPr>
        <w:t>услуг</w:t>
      </w:r>
      <w:r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8D2394">
        <w:rPr>
          <w:rFonts w:ascii="GHEA Grapalat" w:hAnsi="GHEA Grapalat"/>
        </w:rPr>
        <w:t xml:space="preserve">Обеспечение квалификации представляется в виде </w:t>
      </w:r>
      <w:r>
        <w:rPr>
          <w:rFonts w:ascii="GHEA Grapalat" w:hAnsi="GHEA Grapalat"/>
        </w:rPr>
        <w:t>соглашения о неустойке</w:t>
      </w:r>
      <w:r w:rsidRPr="00174059">
        <w:rPr>
          <w:rFonts w:ascii="GHEA Grapalat" w:hAnsi="GHEA Grapalat"/>
        </w:rPr>
        <w:t xml:space="preserve"> (прил</w:t>
      </w:r>
      <w:r>
        <w:rPr>
          <w:rFonts w:ascii="GHEA Grapalat" w:hAnsi="GHEA Grapalat"/>
        </w:rPr>
        <w:t>ожение 4. 2) или наличных денег.</w:t>
      </w:r>
      <w:r w:rsidRPr="00507599">
        <w:rPr>
          <w:rFonts w:ascii="GHEA Grapalat" w:hAnsi="GHEA Grapalat"/>
          <w:vertAlign w:val="superscript"/>
        </w:rPr>
        <w:t>12.1</w:t>
      </w:r>
    </w:p>
    <w:p w:rsidR="0053429B" w:rsidRPr="002E6E0C"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Pr>
          <w:rFonts w:ascii="GHEA Grapalat" w:hAnsi="GHEA Grapalat"/>
        </w:rPr>
        <w:t xml:space="preserve"> к</w:t>
      </w:r>
      <w:r w:rsidRPr="002E6E0C">
        <w:rPr>
          <w:rFonts w:ascii="GHEA Grapalat" w:hAnsi="GHEA Grapalat"/>
        </w:rPr>
        <w:t xml:space="preserve">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53429B" w:rsidRPr="000F2EA6"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53429B" w:rsidRDefault="0053429B" w:rsidP="0053429B">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 xml:space="preserve">в </w:t>
      </w:r>
      <w:r w:rsidRPr="00935401">
        <w:rPr>
          <w:rFonts w:ascii="GHEA Grapalat" w:hAnsi="GHEA Grapalat"/>
        </w:rPr>
        <w:lastRenderedPageBreak/>
        <w:t>пропорции, исчисленной в отношении суммы этого этапа</w:t>
      </w:r>
      <w:r w:rsidRPr="00707948">
        <w:rPr>
          <w:rFonts w:ascii="GHEA Grapalat" w:hAnsi="GHEA Grapalat"/>
        </w:rPr>
        <w:t>.</w:t>
      </w:r>
    </w:p>
    <w:p w:rsidR="0053429B" w:rsidRDefault="0053429B" w:rsidP="0053429B">
      <w:pPr>
        <w:rPr>
          <w:rFonts w:ascii="GHEA Grapalat" w:hAnsi="GHEA Grapalat"/>
        </w:rPr>
      </w:pPr>
      <w:r>
        <w:rPr>
          <w:rFonts w:ascii="GHEA Grapalat" w:hAnsi="GHEA Grapalat"/>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12.1 Если цена</w:t>
      </w:r>
      <w:r>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не превышает </w:t>
      </w:r>
      <w:r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превышает </w:t>
      </w:r>
      <w:r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53429B" w:rsidRPr="00D532B5" w:rsidRDefault="0053429B" w:rsidP="0053429B">
      <w:pPr>
        <w:rPr>
          <w:rFonts w:ascii="GHEA Grapalat" w:hAnsi="GHEA Grapalat"/>
          <w:i/>
          <w:sz w:val="20"/>
          <w:szCs w:val="20"/>
        </w:rPr>
      </w:pPr>
      <w:r w:rsidRPr="00D532B5">
        <w:rPr>
          <w:rFonts w:ascii="GHEA Grapalat" w:hAnsi="GHEA Grapalat"/>
          <w:i/>
          <w:sz w:val="20"/>
          <w:szCs w:val="20"/>
        </w:rPr>
        <w:t xml:space="preserve">  </w:t>
      </w:r>
    </w:p>
    <w:p w:rsidR="0053429B" w:rsidRDefault="0053429B" w:rsidP="0053429B">
      <w:pPr>
        <w:rPr>
          <w:rFonts w:ascii="GHEA Grapalat" w:hAnsi="GHEA Grapalat" w:cs="Sylfaen"/>
        </w:rPr>
      </w:pPr>
    </w:p>
    <w:p w:rsidR="0053429B" w:rsidRPr="00707948" w:rsidRDefault="0053429B" w:rsidP="0053429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53429B" w:rsidRPr="00853D2D" w:rsidRDefault="0053429B" w:rsidP="0053429B">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3429B" w:rsidRPr="00853D2D" w:rsidRDefault="0053429B" w:rsidP="0053429B">
      <w:pPr>
        <w:widowControl w:val="0"/>
        <w:tabs>
          <w:tab w:val="left" w:pos="1276"/>
        </w:tabs>
        <w:spacing w:after="160"/>
        <w:ind w:firstLine="567"/>
        <w:jc w:val="both"/>
        <w:rPr>
          <w:rFonts w:ascii="GHEA Grapalat" w:hAnsi="GHEA Grapalat"/>
        </w:rPr>
      </w:pPr>
      <w:r w:rsidRPr="00853D2D">
        <w:rPr>
          <w:rFonts w:ascii="GHEA Grapalat" w:hAnsi="GHEA Grapalat"/>
        </w:rPr>
        <w:t>10.3.</w:t>
      </w:r>
      <w:r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цены закупки.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Обеспечение договора представляется </w:t>
      </w:r>
      <w:r w:rsidRPr="0072334F">
        <w:rPr>
          <w:rFonts w:ascii="GHEA Grapalat" w:hAnsi="GHEA Grapalat"/>
        </w:rPr>
        <w:t>в одностороннем порядке утвержденного заявления-в виде неустойки (приложение 5.1) или наличных денег</w:t>
      </w:r>
      <w:r w:rsidRPr="00853D2D">
        <w:rPr>
          <w:rStyle w:val="FootnoteReference"/>
          <w:rFonts w:ascii="GHEA Grapalat" w:hAnsi="GHEA Grapalat"/>
        </w:rPr>
        <w:footnoteReference w:customMarkFollows="1" w:id="3"/>
        <w:t>12</w:t>
      </w:r>
      <w:r w:rsidRPr="00853D2D">
        <w:rPr>
          <w:rFonts w:ascii="GHEA Grapalat" w:hAnsi="GHEA Grapalat"/>
        </w:rPr>
        <w:t>.</w:t>
      </w:r>
    </w:p>
    <w:p w:rsidR="0053429B" w:rsidRDefault="0053429B" w:rsidP="0053429B">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53429B" w:rsidRPr="00DC30CC" w:rsidRDefault="0053429B" w:rsidP="0053429B">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Pr="009C5B38">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53429B" w:rsidRDefault="0053429B" w:rsidP="0053429B">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53429B" w:rsidRPr="00BC2673" w:rsidRDefault="0053429B" w:rsidP="0053429B">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3429B" w:rsidRDefault="0053429B" w:rsidP="0053429B">
      <w:pPr>
        <w:widowControl w:val="0"/>
        <w:tabs>
          <w:tab w:val="left" w:pos="1276"/>
        </w:tabs>
        <w:spacing w:after="160"/>
        <w:ind w:firstLine="567"/>
        <w:jc w:val="both"/>
        <w:rPr>
          <w:rFonts w:ascii="GHEA Grapalat" w:hAnsi="GHEA Grapalat"/>
          <w:b/>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Pr>
          <w:rFonts w:ascii="GHEA Grapalat" w:hAnsi="GHEA Grapalat"/>
          <w:b/>
        </w:rPr>
        <w:t xml:space="preserve">                      </w:t>
      </w:r>
    </w:p>
    <w:p w:rsidR="0053429B" w:rsidRDefault="0053429B" w:rsidP="0053429B">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53429B" w:rsidRDefault="0053429B" w:rsidP="0053429B">
      <w:pPr>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53429B" w:rsidRDefault="0053429B" w:rsidP="0053429B">
      <w:pPr>
        <w:jc w:val="both"/>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707F6" w:rsidRPr="009044F1">
        <w:rPr>
          <w:rFonts w:ascii="GHEA Grapalat" w:hAnsi="GHEA Grapalat"/>
        </w:rPr>
        <w:t xml:space="preserve">прекращается потребность в закупке. При этом процедура закупки, может быть объявлена полностью или частично несостоявшейся на основании решения </w:t>
      </w:r>
      <w:r w:rsidR="00E707F6" w:rsidRPr="009044F1">
        <w:rPr>
          <w:rFonts w:ascii="GHEA Grapalat" w:hAnsi="GHEA Grapalat"/>
        </w:rPr>
        <w:lastRenderedPageBreak/>
        <w:t>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4"/>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w:t>
      </w:r>
      <w:r w:rsidRPr="00570BBD">
        <w:rPr>
          <w:rFonts w:ascii="GHEA Grapalat" w:hAnsi="GHEA Grapalat"/>
        </w:rPr>
        <w:lastRenderedPageBreak/>
        <w:t xml:space="preserve">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w:t>
      </w:r>
      <w:r w:rsidRPr="00570BBD">
        <w:rPr>
          <w:rFonts w:ascii="GHEA Grapalat" w:hAnsi="GHEA Grapalat"/>
        </w:rPr>
        <w:lastRenderedPageBreak/>
        <w:t>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C02E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5"/>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вариант, </w:t>
      </w:r>
      <w:r w:rsidRPr="002658C9">
        <w:rPr>
          <w:rFonts w:ascii="GHEA Grapalat" w:hAnsi="GHEA Grapalat"/>
        </w:rPr>
        <w:lastRenderedPageBreak/>
        <w:t>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707F6" w:rsidRPr="00E835FC">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E707F6" w:rsidRPr="00E835FC" w:rsidRDefault="00E707F6" w:rsidP="00E707F6">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B0B66">
        <w:rPr>
          <w:rFonts w:ascii="GHEA Grapalat" w:hAnsi="GHEA Grapalat"/>
          <w:b/>
          <w:sz w:val="24"/>
          <w:szCs w:val="24"/>
        </w:rPr>
        <w:t>26/7</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02C20">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D92A95" w:rsidRPr="00E835FC" w:rsidRDefault="00374F4A" w:rsidP="00D92A95">
      <w:pPr>
        <w:jc w:val="both"/>
        <w:rPr>
          <w:rFonts w:ascii="GHEA Grapalat" w:hAnsi="GHEA Grapalat"/>
          <w:b/>
        </w:rPr>
      </w:pPr>
      <w:r>
        <w:rPr>
          <w:rFonts w:ascii="GHEA Grapalat" w:hAnsi="GHEA Grapalat"/>
        </w:rPr>
        <w:t>___________</w:t>
      </w:r>
      <w:r w:rsidR="00E707F6" w:rsidRPr="00E707F6">
        <w:rPr>
          <w:rFonts w:ascii="GHEA Grapalat" w:hAnsi="GHEA Grapalat"/>
          <w:sz w:val="22"/>
          <w:u w:val="single"/>
        </w:rPr>
        <w:t xml:space="preserve"> </w:t>
      </w:r>
      <w:r w:rsidR="00E707F6" w:rsidRPr="00861EFD">
        <w:rPr>
          <w:rFonts w:ascii="GHEA Grapalat" w:hAnsi="GHEA Grapalat"/>
          <w:sz w:val="22"/>
          <w:u w:val="single"/>
        </w:rPr>
        <w:t xml:space="preserve">ЗАО “Ергорсвет” </w:t>
      </w:r>
      <w:r>
        <w:rPr>
          <w:rFonts w:ascii="GHEA Grapalat" w:hAnsi="GHEA Grapalat"/>
        </w:rPr>
        <w:t>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00D92A95" w:rsidRPr="005437F6">
        <w:rPr>
          <w:rFonts w:ascii="GHEA Grapalat" w:hAnsi="GHEA Grapalat"/>
        </w:rPr>
        <w:t>под кодом</w:t>
      </w:r>
      <w:r w:rsidR="00D92A95" w:rsidRPr="00BD0FD1">
        <w:rPr>
          <w:rFonts w:ascii="GHEA Grapalat" w:hAnsi="GHEA Grapalat"/>
        </w:rPr>
        <w:t xml:space="preserve"> </w:t>
      </w:r>
      <w:r w:rsidR="00D92A95">
        <w:rPr>
          <w:rFonts w:ascii="GHEA Grapalat" w:hAnsi="GHEA Grapalat"/>
          <w:b/>
        </w:rPr>
        <w:t>ЕГС-</w:t>
      </w:r>
      <w:r w:rsidR="00D92A95" w:rsidRPr="00DE2CB2">
        <w:rPr>
          <w:rFonts w:ascii="GHEA Grapalat" w:hAnsi="GHEA Grapalat"/>
          <w:b/>
        </w:rPr>
        <w:t>GH</w:t>
      </w:r>
      <w:r w:rsidR="00D92A95">
        <w:rPr>
          <w:rFonts w:ascii="GHEA Grapalat" w:hAnsi="GHEA Grapalat"/>
          <w:b/>
        </w:rPr>
        <w:t>TsDzB</w:t>
      </w:r>
      <w:r w:rsidR="00D92A95" w:rsidRPr="006211E3">
        <w:rPr>
          <w:rFonts w:ascii="GHEA Grapalat" w:hAnsi="GHEA Grapalat"/>
          <w:b/>
        </w:rPr>
        <w:t>-</w:t>
      </w:r>
      <w:r w:rsidR="008B0B66">
        <w:rPr>
          <w:rFonts w:ascii="GHEA Grapalat" w:hAnsi="GHEA Grapalat"/>
          <w:b/>
        </w:rPr>
        <w:t>26/7</w:t>
      </w:r>
    </w:p>
    <w:p w:rsidR="00D92A95" w:rsidRPr="00C4157A" w:rsidRDefault="00D92A95" w:rsidP="00D92A95">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D92A95" w:rsidP="00D92A95">
      <w:pPr>
        <w:jc w:val="both"/>
        <w:rPr>
          <w:rFonts w:ascii="GHEA Grapalat" w:hAnsi="GHEA Grapalat"/>
        </w:rPr>
      </w:pPr>
      <w:r w:rsidRPr="00AA5BD2">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E44608" w:rsidRPr="00AA5BD2">
        <w:rPr>
          <w:rFonts w:ascii="GHEA Grapalat" w:hAnsi="GHEA Grapalat"/>
        </w:rPr>
        <w:t>запроса котировок</w:t>
      </w:r>
      <w:r w:rsidR="00E44608" w:rsidRPr="005437F6">
        <w:rPr>
          <w:rFonts w:ascii="GHEA Grapalat" w:hAnsi="GHEA Grapalat"/>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8B0B66">
        <w:rPr>
          <w:rFonts w:ascii="GHEA Grapalat" w:hAnsi="GHEA Grapalat"/>
          <w:b/>
        </w:rPr>
        <w:t>26/7</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E44608">
        <w:rPr>
          <w:rFonts w:ascii="GHEA Grapalat" w:hAnsi="GHEA Grapalat"/>
        </w:rPr>
        <w:t>запрос</w:t>
      </w:r>
      <w:r w:rsidR="00E44608" w:rsidRPr="00E835FC">
        <w:rPr>
          <w:rFonts w:ascii="GHEA Grapalat" w:hAnsi="GHEA Grapalat"/>
        </w:rPr>
        <w:t>е</w:t>
      </w:r>
      <w:r w:rsidR="00E44608" w:rsidRPr="00AA5BD2">
        <w:rPr>
          <w:rFonts w:ascii="GHEA Grapalat" w:hAnsi="GHEA Grapalat"/>
        </w:rPr>
        <w:t xml:space="preserve"> котировок</w:t>
      </w:r>
      <w:r w:rsidR="00E44608" w:rsidRPr="005437F6">
        <w:rPr>
          <w:rFonts w:ascii="GHEA Grapalat" w:hAnsi="GHEA Grapalat"/>
        </w:rPr>
        <w:t xml:space="preserve"> </w:t>
      </w:r>
      <w:r w:rsidR="006B3E56" w:rsidRPr="006F3CBD">
        <w:rPr>
          <w:rFonts w:ascii="GHEA Grapalat" w:hAnsi="GHEA Grapalat"/>
        </w:rPr>
        <w:t xml:space="preserve">под кодом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8B0B66">
        <w:rPr>
          <w:rFonts w:ascii="GHEA Grapalat" w:hAnsi="GHEA Grapalat"/>
          <w:b/>
        </w:rPr>
        <w:t>26/7</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44608">
        <w:rPr>
          <w:rFonts w:ascii="GHEA Grapalat" w:hAnsi="GHEA Grapalat"/>
        </w:rPr>
        <w:t>запрос</w:t>
      </w:r>
      <w:r w:rsidR="00E44608" w:rsidRPr="00AA5BD2">
        <w:rPr>
          <w:rFonts w:ascii="GHEA Grapalat" w:hAnsi="GHEA Grapalat"/>
        </w:rPr>
        <w:t xml:space="preserve"> котировок</w:t>
      </w:r>
      <w:r w:rsidR="00E44608" w:rsidRPr="005437F6">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6"/>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2A6BE3" w:rsidRPr="00E835FC" w:rsidRDefault="002A6BE3" w:rsidP="002A6BE3">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B0B66">
        <w:rPr>
          <w:rFonts w:ascii="GHEA Grapalat" w:hAnsi="GHEA Grapalat"/>
          <w:b/>
          <w:sz w:val="24"/>
          <w:szCs w:val="24"/>
        </w:rPr>
        <w:t>26/7</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3C3F8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3C3F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3C3F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3C3F8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3C3F8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9306E" w:rsidRPr="00BC0F3A">
              <w:rPr>
                <w:rFonts w:ascii="GHEA Grapalat" w:eastAsia="GHEA Grapalat" w:hAnsi="GHEA Grapalat" w:cs="GHEA Grapalat"/>
              </w:rPr>
              <w:lastRenderedPageBreak/>
              <w:t>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3C3F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3C3F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3C3F89"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3C3F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3C3F89"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3C3F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3C3F8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0306ED">
        <w:rPr>
          <w:rFonts w:ascii="GHEA Grapalat" w:hAnsi="GHEA Grapalat"/>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w:t>
      </w:r>
      <w:r w:rsidRPr="000306ED">
        <w:rPr>
          <w:rFonts w:ascii="GHEA Grapalat" w:hAnsi="GHEA Grapalat"/>
        </w:rPr>
        <w:lastRenderedPageBreak/>
        <w:t>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306ED">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w:t>
      </w:r>
      <w:r w:rsidRPr="000306ED">
        <w:rPr>
          <w:rFonts w:ascii="GHEA Grapalat" w:hAnsi="GHEA Grapalat"/>
        </w:rPr>
        <w:lastRenderedPageBreak/>
        <w:t>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w:t>
      </w:r>
      <w:r w:rsidRPr="000306ED">
        <w:rPr>
          <w:rFonts w:ascii="GHEA Grapalat" w:hAnsi="GHEA Grapalat"/>
        </w:rPr>
        <w:lastRenderedPageBreak/>
        <w:t>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875779" w:rsidRPr="00BD654E" w:rsidRDefault="00875779" w:rsidP="00875779">
      <w:pPr>
        <w:jc w:val="right"/>
        <w:rPr>
          <w:rFonts w:ascii="GHEA Grapalat" w:hAnsi="GHEA Grapalat"/>
          <w:b/>
          <w:sz w:val="20"/>
          <w:szCs w:val="20"/>
        </w:rPr>
      </w:pPr>
    </w:p>
    <w:p w:rsidR="00875779" w:rsidRPr="00BD654E" w:rsidRDefault="00875779" w:rsidP="00875779">
      <w:pPr>
        <w:jc w:val="right"/>
        <w:rPr>
          <w:rFonts w:ascii="GHEA Grapalat" w:hAnsi="GHEA Grapalat"/>
          <w:b/>
          <w:sz w:val="20"/>
          <w:szCs w:val="20"/>
        </w:rPr>
      </w:pPr>
    </w:p>
    <w:p w:rsidR="003D01FF" w:rsidRPr="00DC619D" w:rsidRDefault="003D01FF" w:rsidP="003D01FF">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3D01FF" w:rsidRPr="00166A04" w:rsidRDefault="003D01FF" w:rsidP="003D01F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B0B66">
        <w:rPr>
          <w:rFonts w:ascii="GHEA Grapalat" w:hAnsi="GHEA Grapalat"/>
          <w:b/>
          <w:sz w:val="24"/>
          <w:szCs w:val="24"/>
        </w:rPr>
        <w:t>26/7</w:t>
      </w:r>
    </w:p>
    <w:p w:rsidR="003D01FF" w:rsidRPr="009044F1" w:rsidRDefault="003D01FF" w:rsidP="003D01FF">
      <w:pPr>
        <w:widowControl w:val="0"/>
        <w:spacing w:after="120"/>
        <w:ind w:firstLine="567"/>
        <w:jc w:val="center"/>
        <w:rPr>
          <w:rFonts w:ascii="GHEA Grapalat" w:hAnsi="GHEA Grapalat"/>
        </w:rPr>
      </w:pPr>
    </w:p>
    <w:p w:rsidR="003D01FF" w:rsidRPr="009044F1" w:rsidRDefault="003D01FF" w:rsidP="003D01FF">
      <w:pPr>
        <w:widowControl w:val="0"/>
        <w:spacing w:after="120"/>
        <w:ind w:left="-66"/>
        <w:jc w:val="center"/>
        <w:rPr>
          <w:rFonts w:ascii="GHEA Grapalat" w:hAnsi="GHEA Grapalat"/>
          <w:b/>
        </w:rPr>
      </w:pPr>
      <w:r w:rsidRPr="009044F1">
        <w:rPr>
          <w:rFonts w:ascii="GHEA Grapalat" w:hAnsi="GHEA Grapalat"/>
          <w:b/>
        </w:rPr>
        <w:t>ЦЕНОВОЕ ПРЕДЛОЖЕНИЕ</w:t>
      </w:r>
    </w:p>
    <w:p w:rsidR="003D01FF" w:rsidRPr="009044F1" w:rsidRDefault="003D01FF" w:rsidP="003D01FF">
      <w:pPr>
        <w:widowControl w:val="0"/>
        <w:spacing w:after="120"/>
        <w:ind w:firstLine="567"/>
        <w:jc w:val="center"/>
        <w:rPr>
          <w:rFonts w:ascii="GHEA Grapalat" w:hAnsi="GHEA Grapalat"/>
        </w:rPr>
      </w:pPr>
    </w:p>
    <w:p w:rsidR="003D01FF" w:rsidRPr="000F6C24" w:rsidRDefault="003D01FF" w:rsidP="003D01FF">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8B0B66">
        <w:rPr>
          <w:rFonts w:ascii="GHEA Grapalat" w:hAnsi="GHEA Grapalat"/>
          <w:b/>
        </w:rPr>
        <w:t>26/7</w:t>
      </w:r>
      <w:r w:rsidRPr="009C5B38">
        <w:rPr>
          <w:rFonts w:ascii="GHEA Grapalat" w:hAnsi="GHEA Grapalat"/>
          <w:b/>
        </w:rPr>
        <w:t xml:space="preserve">, </w:t>
      </w:r>
    </w:p>
    <w:p w:rsidR="003D01FF" w:rsidRPr="008842CE" w:rsidRDefault="003D01FF" w:rsidP="003D01FF">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3D01FF" w:rsidRPr="009044F1" w:rsidRDefault="003D01FF" w:rsidP="003D01FF">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3D01FF" w:rsidRPr="009044F1" w:rsidRDefault="003D01FF" w:rsidP="003D01FF">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3D01FF" w:rsidRDefault="003D01FF" w:rsidP="003D01FF">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3D01FF" w:rsidRPr="005744FC" w:rsidTr="00AD6FC3">
        <w:trPr>
          <w:trHeight w:val="916"/>
          <w:jc w:val="center"/>
        </w:trPr>
        <w:tc>
          <w:tcPr>
            <w:tcW w:w="1084" w:type="dxa"/>
            <w:tcBorders>
              <w:top w:val="single" w:sz="4" w:space="0" w:color="auto"/>
              <w:left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01FF" w:rsidRPr="00423B3F"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3D01FF" w:rsidRPr="00BD2C67" w:rsidRDefault="003D01FF" w:rsidP="00AD6FC3">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01FF" w:rsidRPr="005744FC" w:rsidRDefault="003D01FF" w:rsidP="00AD6FC3">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01FF" w:rsidRPr="005744FC" w:rsidTr="00AD6FC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01FF" w:rsidRPr="005744FC" w:rsidRDefault="003D01FF" w:rsidP="00AD6FC3">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AD6FC3">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AD6FC3">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3D01FF" w:rsidRPr="004A317B" w:rsidRDefault="003D01FF" w:rsidP="00AD6FC3">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AD6FC3">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3D01FF" w:rsidRPr="005744FC" w:rsidTr="00AD6F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r>
      <w:tr w:rsidR="003D01FF" w:rsidRPr="005744FC" w:rsidTr="00AD6FC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rPr>
                <w:rFonts w:ascii="GHEA Grapalat" w:hAnsi="GHEA Grapalat"/>
                <w:sz w:val="20"/>
                <w:szCs w:val="20"/>
              </w:rPr>
            </w:pPr>
          </w:p>
        </w:tc>
      </w:tr>
      <w:tr w:rsidR="003D01FF" w:rsidRPr="005744FC" w:rsidTr="00AD6F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r>
      <w:tr w:rsidR="003D01FF" w:rsidRPr="005744FC" w:rsidTr="00AD6F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r>
      <w:tr w:rsidR="003D01FF" w:rsidRPr="005744FC" w:rsidTr="00AD6FC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AD6FC3">
            <w:pPr>
              <w:widowControl w:val="0"/>
              <w:jc w:val="center"/>
              <w:rPr>
                <w:rFonts w:ascii="GHEA Grapalat" w:hAnsi="GHEA Grapalat"/>
                <w:sz w:val="20"/>
                <w:szCs w:val="20"/>
              </w:rPr>
            </w:pPr>
          </w:p>
        </w:tc>
      </w:tr>
    </w:tbl>
    <w:p w:rsidR="003D01FF" w:rsidRDefault="003D01FF" w:rsidP="003D01FF">
      <w:pPr>
        <w:widowControl w:val="0"/>
        <w:spacing w:after="160"/>
        <w:jc w:val="right"/>
        <w:rPr>
          <w:rFonts w:ascii="GHEA Grapalat" w:hAnsi="GHEA Grapalat"/>
        </w:rPr>
      </w:pPr>
    </w:p>
    <w:p w:rsidR="003D01FF" w:rsidRPr="00DD2B43" w:rsidRDefault="003D01FF" w:rsidP="003D01F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D01FF" w:rsidRPr="00567D3B" w:rsidRDefault="003D01FF" w:rsidP="003D01FF">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3D01FF" w:rsidRPr="00D3436F" w:rsidRDefault="003D01FF" w:rsidP="003D01FF">
      <w:pPr>
        <w:widowControl w:val="0"/>
        <w:spacing w:after="160"/>
        <w:jc w:val="both"/>
        <w:rPr>
          <w:rFonts w:ascii="GHEA Grapalat" w:hAnsi="GHEA Grapalat"/>
          <w:lang w:val="es-ES"/>
        </w:rPr>
      </w:pPr>
    </w:p>
    <w:p w:rsidR="003D01FF" w:rsidRPr="000F6C24" w:rsidRDefault="003D01FF" w:rsidP="003D01FF">
      <w:pPr>
        <w:widowControl w:val="0"/>
        <w:spacing w:after="160"/>
        <w:jc w:val="right"/>
        <w:rPr>
          <w:rFonts w:ascii="GHEA Grapalat" w:hAnsi="GHEA Grapalat"/>
        </w:rPr>
      </w:pPr>
      <w:r w:rsidRPr="009044F1">
        <w:rPr>
          <w:rFonts w:ascii="GHEA Grapalat" w:hAnsi="GHEA Grapalat"/>
        </w:rPr>
        <w:t>М. П.</w:t>
      </w:r>
    </w:p>
    <w:p w:rsidR="003D01FF" w:rsidRDefault="003D01FF" w:rsidP="003D01FF">
      <w:pPr>
        <w:rPr>
          <w:rFonts w:ascii="GHEA Grapalat" w:hAnsi="GHEA Grapalat"/>
          <w:b/>
        </w:rPr>
      </w:pPr>
      <w:r>
        <w:rPr>
          <w:rFonts w:ascii="GHEA Grapalat" w:hAnsi="GHEA Grapalat"/>
          <w:b/>
        </w:rPr>
        <w:br w:type="page"/>
      </w:r>
    </w:p>
    <w:p w:rsidR="00673870" w:rsidRPr="005C48F7" w:rsidRDefault="00673870" w:rsidP="00135BCB">
      <w:pPr>
        <w:widowControl w:val="0"/>
        <w:jc w:val="right"/>
        <w:rPr>
          <w:rFonts w:ascii="GHEA Grapalat" w:hAnsi="GHEA Grapalat" w:cs="GHEA Grapalat"/>
          <w:b/>
          <w:i/>
        </w:rPr>
      </w:pPr>
      <w:r w:rsidRPr="005C48F7">
        <w:rPr>
          <w:rFonts w:ascii="GHEA Grapalat" w:hAnsi="GHEA Grapalat"/>
          <w:b/>
          <w:i/>
        </w:rPr>
        <w:lastRenderedPageBreak/>
        <w:t>Приложение № 4.2</w:t>
      </w:r>
    </w:p>
    <w:p w:rsidR="003E2382" w:rsidRPr="00E835FC" w:rsidRDefault="003E2382" w:rsidP="00135BC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B0B66">
        <w:rPr>
          <w:rFonts w:ascii="GHEA Grapalat" w:hAnsi="GHEA Grapalat"/>
          <w:b/>
          <w:sz w:val="24"/>
          <w:szCs w:val="24"/>
        </w:rPr>
        <w:t>26/7</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0C0663" w:rsidRPr="00B138F3" w:rsidRDefault="000C0663" w:rsidP="000C0663">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C0663" w:rsidRPr="00B138F3" w:rsidRDefault="000C0663" w:rsidP="000C066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8B0B66">
        <w:rPr>
          <w:rFonts w:ascii="GHEA Grapalat" w:hAnsi="GHEA Grapalat"/>
          <w:b/>
        </w:rPr>
        <w:t>26/7</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B138F3">
        <w:rPr>
          <w:rFonts w:ascii="GHEA Grapalat" w:hAnsi="GHEA Grapalat"/>
          <w:sz w:val="22"/>
          <w:szCs w:val="22"/>
        </w:rPr>
        <w:lastRenderedPageBreak/>
        <w:t>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C5B77"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C5B77"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C5B77"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06102" w:rsidRPr="009C5B38" w:rsidRDefault="00006102" w:rsidP="0000610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B0B66">
        <w:rPr>
          <w:rFonts w:ascii="GHEA Grapalat" w:hAnsi="GHEA Grapalat"/>
          <w:b/>
          <w:sz w:val="24"/>
          <w:szCs w:val="24"/>
        </w:rPr>
        <w:t>26/7</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06102" w:rsidRPr="00B138F3" w:rsidRDefault="00006102" w:rsidP="00006102">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06102" w:rsidRPr="00B138F3" w:rsidRDefault="00006102" w:rsidP="0000610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8B0B66">
        <w:rPr>
          <w:rFonts w:ascii="GHEA Grapalat" w:hAnsi="GHEA Grapalat"/>
          <w:b/>
        </w:rPr>
        <w:t>26/7</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r w:rsidRPr="00B138F3">
        <w:rPr>
          <w:rFonts w:ascii="GHEA Grapalat" w:hAnsi="GHEA Grapalat"/>
        </w:rPr>
        <w:lastRenderedPageBreak/>
        <w:t>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Pr="00B138F3" w:rsidRDefault="001D08ED" w:rsidP="00632AC2">
      <w:pPr>
        <w:widowControl w:val="0"/>
        <w:spacing w:after="160"/>
        <w:rPr>
          <w:rFonts w:ascii="GHEA Grapalat" w:hAnsi="GHEA Grapalat"/>
        </w:rPr>
      </w:pP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0002FA"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0002FA"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0002FA"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135BCB" w:rsidRDefault="00135BCB">
      <w:pPr>
        <w:rPr>
          <w:rFonts w:ascii="GHEA Grapalat" w:hAnsi="GHEA Grapalat"/>
          <w:b/>
        </w:rPr>
      </w:pPr>
      <w:r>
        <w:rPr>
          <w:rFonts w:ascii="GHEA Grapalat" w:hAnsi="GHEA Grapalat"/>
          <w:b/>
        </w:rPr>
        <w:lastRenderedPageBreak/>
        <w:br w:type="page"/>
      </w:r>
    </w:p>
    <w:p w:rsidR="008C41CB" w:rsidRPr="006F1605" w:rsidRDefault="008C41CB" w:rsidP="00135BCB">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Pr="006F1605">
        <w:rPr>
          <w:rFonts w:ascii="GHEA Grapalat" w:hAnsi="GHEA Grapalat"/>
          <w:b/>
          <w:sz w:val="24"/>
          <w:szCs w:val="24"/>
        </w:rPr>
        <w:t>6</w:t>
      </w:r>
    </w:p>
    <w:p w:rsidR="008C41CB" w:rsidRPr="00166A04" w:rsidRDefault="008C41CB" w:rsidP="00135BC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B0B66">
        <w:rPr>
          <w:rFonts w:ascii="GHEA Grapalat" w:hAnsi="GHEA Grapalat"/>
          <w:b/>
          <w:sz w:val="24"/>
          <w:szCs w:val="24"/>
        </w:rPr>
        <w:t>26/7</w:t>
      </w:r>
    </w:p>
    <w:p w:rsidR="008C41CB" w:rsidRPr="00AD29CE" w:rsidRDefault="008C41CB" w:rsidP="008C41CB">
      <w:pPr>
        <w:widowControl w:val="0"/>
        <w:spacing w:after="160" w:line="360" w:lineRule="auto"/>
        <w:jc w:val="right"/>
        <w:rPr>
          <w:rFonts w:ascii="GHEA Grapalat" w:hAnsi="GHEA Grapalat"/>
          <w:i/>
        </w:rPr>
      </w:pPr>
    </w:p>
    <w:p w:rsidR="008C41CB" w:rsidRPr="006211E3" w:rsidRDefault="008C41CB" w:rsidP="008C41CB">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8C41CB" w:rsidRPr="00166A04" w:rsidRDefault="008C41CB" w:rsidP="008C41CB">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AB4993">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8B0B66">
        <w:rPr>
          <w:rFonts w:ascii="GHEA Grapalat" w:hAnsi="GHEA Grapalat"/>
          <w:b/>
          <w:sz w:val="24"/>
          <w:szCs w:val="24"/>
        </w:rPr>
        <w:t>26/7</w:t>
      </w:r>
    </w:p>
    <w:p w:rsidR="008C41CB" w:rsidRPr="00AB4993" w:rsidRDefault="008C41CB" w:rsidP="008C41CB">
      <w:pPr>
        <w:pStyle w:val="BodyTextIndent3"/>
        <w:widowControl w:val="0"/>
        <w:spacing w:after="160" w:line="24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C41CB" w:rsidTr="00BB1918">
        <w:tc>
          <w:tcPr>
            <w:tcW w:w="4643" w:type="dxa"/>
          </w:tcPr>
          <w:p w:rsidR="008C41CB" w:rsidRPr="00D04EA3" w:rsidRDefault="008C41CB" w:rsidP="00BB191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8C41CB" w:rsidRPr="00D04EA3" w:rsidRDefault="008C41CB" w:rsidP="00BB191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lang w:val="en-US"/>
              </w:rPr>
              <w:t>25</w:t>
            </w:r>
            <w:r w:rsidRPr="00AD29CE">
              <w:rPr>
                <w:rFonts w:ascii="GHEA Grapalat" w:hAnsi="GHEA Grapalat"/>
              </w:rPr>
              <w:t>г.</w:t>
            </w:r>
          </w:p>
        </w:tc>
      </w:tr>
    </w:tbl>
    <w:p w:rsidR="008C41CB" w:rsidRPr="00D04EA3" w:rsidRDefault="008C41CB" w:rsidP="008C41CB">
      <w:pPr>
        <w:widowControl w:val="0"/>
        <w:spacing w:after="160" w:line="336" w:lineRule="auto"/>
        <w:jc w:val="center"/>
        <w:rPr>
          <w:rFonts w:ascii="GHEA Grapalat" w:hAnsi="GHEA Grapalat"/>
          <w:b/>
          <w:u w:val="single"/>
          <w:lang w:val="en-US"/>
        </w:rPr>
      </w:pPr>
    </w:p>
    <w:p w:rsidR="008C41CB" w:rsidRPr="00AD29CE" w:rsidRDefault="008C41CB" w:rsidP="008C41CB">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8C41CB" w:rsidRPr="00AD29CE" w:rsidRDefault="008C41CB" w:rsidP="008C41CB">
      <w:pPr>
        <w:widowControl w:val="0"/>
        <w:spacing w:after="120"/>
        <w:jc w:val="both"/>
        <w:rPr>
          <w:rFonts w:ascii="GHEA Grapalat" w:hAnsi="GHEA Grapalat"/>
          <w:i/>
        </w:rPr>
      </w:pPr>
    </w:p>
    <w:p w:rsidR="008C41CB" w:rsidRPr="00D04EA3" w:rsidRDefault="008C41CB" w:rsidP="008C41CB">
      <w:pPr>
        <w:spacing w:after="160" w:line="336" w:lineRule="auto"/>
        <w:jc w:val="center"/>
        <w:rPr>
          <w:rFonts w:ascii="GHEA Grapalat" w:hAnsi="GHEA Grapalat"/>
          <w:b/>
        </w:rPr>
      </w:pPr>
      <w:r w:rsidRPr="00D04EA3">
        <w:rPr>
          <w:rFonts w:ascii="GHEA Grapalat" w:hAnsi="GHEA Grapalat"/>
          <w:b/>
        </w:rPr>
        <w:t>1. ПРЕДМЕТ ДОГОВОРА</w:t>
      </w:r>
    </w:p>
    <w:p w:rsidR="00905947" w:rsidRDefault="00905947" w:rsidP="00905947">
      <w:pPr>
        <w:widowControl w:val="0"/>
        <w:tabs>
          <w:tab w:val="left" w:pos="1134"/>
        </w:tabs>
        <w:spacing w:after="160"/>
        <w:ind w:firstLine="567"/>
        <w:jc w:val="both"/>
        <w:rPr>
          <w:rFonts w:ascii="GHEA Grapalat" w:hAnsi="GHEA Grapalat"/>
        </w:rPr>
      </w:pPr>
      <w:r w:rsidRPr="00B02E29">
        <w:rPr>
          <w:rFonts w:ascii="GHEA Grapalat" w:hAnsi="GHEA Grapalat"/>
        </w:rPr>
        <w:t>1.1</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поручает,</w:t>
      </w:r>
      <w:r>
        <w:rPr>
          <w:rFonts w:ascii="GHEA Grapalat" w:hAnsi="GHEA Grapalat"/>
        </w:rPr>
        <w:t xml:space="preserve"> </w:t>
      </w:r>
      <w:r w:rsidRPr="00B02E29">
        <w:rPr>
          <w:rFonts w:ascii="GHEA Grapalat" w:hAnsi="GHEA Grapalat"/>
        </w:rPr>
        <w:t>а</w:t>
      </w:r>
      <w:r>
        <w:rPr>
          <w:rFonts w:ascii="GHEA Grapalat" w:hAnsi="GHEA Grapalat"/>
        </w:rPr>
        <w:t xml:space="preserve"> </w:t>
      </w:r>
      <w:r w:rsidRPr="00B02E29">
        <w:rPr>
          <w:rFonts w:ascii="GHEA Grapalat" w:hAnsi="GHEA Grapalat"/>
        </w:rPr>
        <w:t>Исполнитель</w:t>
      </w:r>
      <w:r>
        <w:rPr>
          <w:rFonts w:ascii="GHEA Grapalat" w:hAnsi="GHEA Grapalat"/>
        </w:rPr>
        <w:t xml:space="preserve"> </w:t>
      </w:r>
      <w:r w:rsidRPr="00B02E29">
        <w:rPr>
          <w:rFonts w:ascii="GHEA Grapalat" w:hAnsi="GHEA Grapalat"/>
        </w:rPr>
        <w:t>принимает</w:t>
      </w:r>
      <w:r>
        <w:rPr>
          <w:rFonts w:ascii="GHEA Grapalat" w:hAnsi="GHEA Grapalat"/>
        </w:rPr>
        <w:t xml:space="preserve"> </w:t>
      </w:r>
      <w:r w:rsidRPr="00B02E29">
        <w:rPr>
          <w:rFonts w:ascii="GHEA Grapalat" w:hAnsi="GHEA Grapalat"/>
        </w:rPr>
        <w:t>обязательство</w:t>
      </w:r>
      <w:r>
        <w:rPr>
          <w:rFonts w:ascii="GHEA Grapalat" w:hAnsi="GHEA Grapalat"/>
        </w:rPr>
        <w:t xml:space="preserve"> </w:t>
      </w:r>
      <w:r w:rsidRPr="00B02E29">
        <w:rPr>
          <w:rFonts w:ascii="GHEA Grapalat" w:hAnsi="GHEA Grapalat"/>
        </w:rPr>
        <w:t>по</w:t>
      </w:r>
      <w:r>
        <w:rPr>
          <w:rFonts w:ascii="GHEA Grapalat" w:hAnsi="GHEA Grapalat"/>
        </w:rPr>
        <w:t xml:space="preserve"> </w:t>
      </w:r>
      <w:r w:rsidRPr="00B02E29">
        <w:rPr>
          <w:rFonts w:ascii="GHEA Grapalat" w:hAnsi="GHEA Grapalat"/>
        </w:rPr>
        <w:t>предоставлению</w:t>
      </w:r>
      <w:r>
        <w:rPr>
          <w:rFonts w:ascii="GHEA Grapalat" w:hAnsi="GHEA Grapalat"/>
        </w:rPr>
        <w:t xml:space="preserve"> </w:t>
      </w:r>
      <w:r w:rsidRPr="00B02E29">
        <w:rPr>
          <w:rFonts w:ascii="GHEA Grapalat" w:hAnsi="GHEA Grapalat"/>
        </w:rPr>
        <w:t>услуг</w:t>
      </w:r>
      <w:r>
        <w:rPr>
          <w:rFonts w:ascii="GHEA Grapalat" w:hAnsi="GHEA Grapalat"/>
        </w:rPr>
        <w:t xml:space="preserve"> </w:t>
      </w:r>
      <w:r w:rsidRPr="0060166D">
        <w:rPr>
          <w:rFonts w:ascii="GHEA Grapalat" w:hAnsi="GHEA Grapalat"/>
        </w:rPr>
        <w:t xml:space="preserve">по бурению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услуга),</w:t>
      </w:r>
      <w:r>
        <w:rPr>
          <w:rFonts w:ascii="GHEA Grapalat" w:hAnsi="GHEA Grapalat"/>
        </w:rPr>
        <w:t xml:space="preserve"> </w:t>
      </w:r>
      <w:r w:rsidRPr="00B02E29">
        <w:rPr>
          <w:rFonts w:ascii="GHEA Grapalat" w:hAnsi="GHEA Grapalat"/>
        </w:rPr>
        <w:t>согласно</w:t>
      </w:r>
      <w:r>
        <w:rPr>
          <w:rFonts w:ascii="GHEA Grapalat" w:hAnsi="GHEA Grapalat"/>
        </w:rPr>
        <w:t xml:space="preserve"> </w:t>
      </w:r>
      <w:r w:rsidRPr="00B02E29">
        <w:rPr>
          <w:rFonts w:ascii="GHEA Grapalat" w:hAnsi="GHEA Grapalat"/>
        </w:rPr>
        <w:t>требованиям</w:t>
      </w:r>
      <w:r>
        <w:rPr>
          <w:rFonts w:ascii="GHEA Grapalat" w:hAnsi="GHEA Grapalat"/>
        </w:rPr>
        <w:t xml:space="preserve"> </w:t>
      </w:r>
      <w:r w:rsidRPr="00B02E29">
        <w:rPr>
          <w:rFonts w:ascii="GHEA Grapalat" w:hAnsi="GHEA Grapalat"/>
        </w:rPr>
        <w:t>Технической</w:t>
      </w:r>
      <w:r>
        <w:rPr>
          <w:rFonts w:ascii="GHEA Grapalat" w:hAnsi="GHEA Grapalat"/>
        </w:rPr>
        <w:t xml:space="preserve"> </w:t>
      </w:r>
      <w:r w:rsidRPr="00B02E29">
        <w:rPr>
          <w:rFonts w:ascii="GHEA Grapalat" w:hAnsi="GHEA Grapalat"/>
        </w:rPr>
        <w:t>характеристики</w:t>
      </w:r>
      <w:r>
        <w:rPr>
          <w:rFonts w:ascii="GHEA Grapalat" w:hAnsi="GHEA Grapalat"/>
        </w:rPr>
        <w:t>—</w:t>
      </w:r>
      <w:r w:rsidRPr="00B02E29">
        <w:rPr>
          <w:rFonts w:ascii="GHEA Grapalat" w:hAnsi="GHEA Grapalat"/>
        </w:rPr>
        <w:t>графика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установленной</w:t>
      </w:r>
      <w:r>
        <w:rPr>
          <w:rFonts w:ascii="GHEA Grapalat" w:hAnsi="GHEA Grapalat"/>
        </w:rPr>
        <w:t xml:space="preserve"> </w:t>
      </w:r>
      <w:r w:rsidRPr="00B02E29">
        <w:rPr>
          <w:rFonts w:ascii="GHEA Grapalat" w:hAnsi="GHEA Grapalat"/>
        </w:rPr>
        <w:t>Приложением</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1,</w:t>
      </w:r>
      <w:r>
        <w:rPr>
          <w:rFonts w:ascii="GHEA Grapalat" w:hAnsi="GHEA Grapalat"/>
        </w:rPr>
        <w:t xml:space="preserve"> </w:t>
      </w:r>
      <w:r w:rsidRPr="00B02E29">
        <w:rPr>
          <w:rFonts w:ascii="GHEA Grapalat" w:hAnsi="GHEA Grapalat"/>
        </w:rPr>
        <w:t>составляющим</w:t>
      </w:r>
      <w:r>
        <w:rPr>
          <w:rFonts w:ascii="GHEA Grapalat" w:hAnsi="GHEA Grapalat"/>
        </w:rPr>
        <w:t xml:space="preserve"> </w:t>
      </w:r>
      <w:r w:rsidRPr="00B02E29">
        <w:rPr>
          <w:rFonts w:ascii="GHEA Grapalat" w:hAnsi="GHEA Grapalat"/>
        </w:rPr>
        <w:t>неотъемлемую</w:t>
      </w:r>
      <w:r>
        <w:rPr>
          <w:rFonts w:ascii="GHEA Grapalat" w:hAnsi="GHEA Grapalat"/>
        </w:rPr>
        <w:t xml:space="preserve"> </w:t>
      </w:r>
      <w:r w:rsidRPr="00B02E29">
        <w:rPr>
          <w:rFonts w:ascii="GHEA Grapalat" w:hAnsi="GHEA Grapalat"/>
        </w:rPr>
        <w:t>часть</w:t>
      </w:r>
      <w:r>
        <w:rPr>
          <w:rFonts w:ascii="GHEA Grapalat" w:hAnsi="GHEA Grapalat"/>
        </w:rPr>
        <w:t xml:space="preserve"> </w:t>
      </w:r>
      <w:r w:rsidRPr="00B02E29">
        <w:rPr>
          <w:rFonts w:ascii="GHEA Grapalat" w:hAnsi="GHEA Grapalat"/>
        </w:rPr>
        <w:t>настоящего</w:t>
      </w:r>
      <w:r>
        <w:rPr>
          <w:rFonts w:ascii="GHEA Grapalat" w:hAnsi="GHEA Grapalat"/>
        </w:rPr>
        <w:t xml:space="preserve"> </w:t>
      </w:r>
      <w:r w:rsidRPr="00B02E29">
        <w:rPr>
          <w:rFonts w:ascii="GHEA Grapalat" w:hAnsi="GHEA Grapalat"/>
        </w:rPr>
        <w:t>договора</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договор).</w:t>
      </w:r>
    </w:p>
    <w:p w:rsidR="000C7529" w:rsidRPr="00A87291" w:rsidRDefault="000C7529" w:rsidP="00905947">
      <w:pPr>
        <w:widowControl w:val="0"/>
        <w:tabs>
          <w:tab w:val="left" w:pos="1134"/>
        </w:tabs>
        <w:spacing w:after="160"/>
        <w:ind w:firstLine="567"/>
        <w:jc w:val="both"/>
        <w:rPr>
          <w:rFonts w:ascii="GHEA Grapalat" w:hAnsi="GHEA Grapalat" w:cs="Sylfaen"/>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A87291">
        <w:rPr>
          <w:rFonts w:ascii="GHEA Grapalat" w:hAnsi="GHEA Grapalat"/>
        </w:rPr>
        <w:t>.</w:t>
      </w:r>
    </w:p>
    <w:p w:rsidR="008C41CB" w:rsidRPr="00BD654E" w:rsidRDefault="008C41CB" w:rsidP="008C41CB">
      <w:pPr>
        <w:widowControl w:val="0"/>
        <w:spacing w:after="160"/>
        <w:jc w:val="center"/>
        <w:rPr>
          <w:rFonts w:ascii="GHEA Grapalat" w:hAnsi="GHEA Grapalat"/>
          <w:b/>
          <w:smallCaps/>
          <w:sz w:val="20"/>
          <w:szCs w:val="20"/>
        </w:rPr>
      </w:pPr>
    </w:p>
    <w:p w:rsidR="008C41CB" w:rsidRPr="00AD29CE" w:rsidRDefault="008C41CB" w:rsidP="008C41CB">
      <w:pPr>
        <w:widowControl w:val="0"/>
        <w:tabs>
          <w:tab w:val="left" w:pos="1134"/>
        </w:tabs>
        <w:spacing w:after="160"/>
        <w:jc w:val="center"/>
        <w:rPr>
          <w:rFonts w:ascii="GHEA Grapalat" w:hAnsi="GHEA Grapalat" w:cs="Sylfaen"/>
          <w:b/>
          <w:smallCaps/>
        </w:rPr>
      </w:pPr>
      <w:r w:rsidRPr="00AD29CE">
        <w:rPr>
          <w:rFonts w:ascii="GHEA Grapalat" w:hAnsi="GHEA Grapalat"/>
          <w:b/>
          <w:smallCaps/>
        </w:rPr>
        <w:t>2. ПРАВА И ОБЯЗАННОСТИ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8C41CB" w:rsidRPr="00BC61E7"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w:t>
      </w:r>
      <w:r w:rsidRPr="00AD29CE">
        <w:rPr>
          <w:rFonts w:ascii="GHEA Grapalat" w:hAnsi="GHEA Grapalat"/>
        </w:rPr>
        <w:lastRenderedPageBreak/>
        <w:t>пунктом 5.2 договора, а также пени, предус</w:t>
      </w:r>
      <w:r>
        <w:rPr>
          <w:rFonts w:ascii="GHEA Grapalat" w:hAnsi="GHEA Grapalat"/>
        </w:rPr>
        <w:t>мотренной пунктом 5.3 договора;</w:t>
      </w:r>
    </w:p>
    <w:p w:rsidR="008C41CB" w:rsidRPr="00BC61E7" w:rsidRDefault="008C41CB" w:rsidP="008C41CB">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w:t>
      </w:r>
      <w:r w:rsidRPr="00AD29CE">
        <w:rPr>
          <w:rFonts w:ascii="GHEA Grapalat" w:hAnsi="GHEA Grapalat"/>
        </w:rPr>
        <w:lastRenderedPageBreak/>
        <w:t>начала процесса ликвидации или банкротства заранее в письменной форме уведомлять об этом Заказчика.</w:t>
      </w:r>
    </w:p>
    <w:p w:rsidR="008C41CB" w:rsidRPr="00C054A7" w:rsidRDefault="008C41CB" w:rsidP="008C41CB">
      <w:pPr>
        <w:widowControl w:val="0"/>
        <w:spacing w:after="160" w:line="360" w:lineRule="auto"/>
        <w:jc w:val="center"/>
        <w:rPr>
          <w:rFonts w:ascii="GHEA Grapalat" w:hAnsi="GHEA Grapalat"/>
          <w:b/>
        </w:rPr>
      </w:pPr>
    </w:p>
    <w:p w:rsidR="008C41CB" w:rsidRPr="00AD29CE" w:rsidRDefault="008C41CB" w:rsidP="008C41CB">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8C41CB" w:rsidRPr="008F582C" w:rsidRDefault="008C41CB" w:rsidP="008C41CB">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8C41CB" w:rsidRDefault="008C41CB" w:rsidP="008C41CB">
      <w:pPr>
        <w:widowControl w:val="0"/>
        <w:spacing w:after="160" w:line="336" w:lineRule="auto"/>
        <w:jc w:val="center"/>
        <w:rPr>
          <w:rFonts w:ascii="GHEA Grapalat" w:hAnsi="GHEA Grapalat"/>
          <w:b/>
        </w:rPr>
      </w:pPr>
    </w:p>
    <w:p w:rsidR="008C41CB" w:rsidRPr="00AD29CE" w:rsidRDefault="008C41CB" w:rsidP="008C41CB">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8C41CB" w:rsidRPr="00D04EA3" w:rsidRDefault="008C41CB" w:rsidP="008C41CB">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lastRenderedPageBreak/>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0"/>
        <w:t>20</w:t>
      </w:r>
      <w:r>
        <w:rPr>
          <w:rFonts w:ascii="GHEA Grapalat" w:hAnsi="GHEA Grapalat"/>
        </w:rPr>
        <w:t>.</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8C41CB" w:rsidRPr="00016450" w:rsidRDefault="008C41CB" w:rsidP="008C41CB">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8C41CB" w:rsidRPr="00AD29CE" w:rsidRDefault="008C41CB" w:rsidP="008C41CB">
      <w:pPr>
        <w:widowControl w:val="0"/>
        <w:spacing w:after="160" w:line="360" w:lineRule="auto"/>
        <w:ind w:firstLine="720"/>
        <w:jc w:val="center"/>
        <w:rPr>
          <w:rFonts w:ascii="GHEA Grapalat" w:hAnsi="GHEA Grapalat" w:cs="Sylfaen"/>
        </w:rPr>
      </w:pPr>
    </w:p>
    <w:p w:rsidR="008C41CB" w:rsidRPr="00AD29CE" w:rsidRDefault="008C41CB" w:rsidP="008C41CB">
      <w:pPr>
        <w:jc w:val="center"/>
        <w:rPr>
          <w:rFonts w:ascii="GHEA Grapalat" w:hAnsi="GHEA Grapalat" w:cs="Sylfaen"/>
          <w:b/>
        </w:rPr>
      </w:pPr>
      <w:r>
        <w:rPr>
          <w:rFonts w:ascii="GHEA Grapalat" w:hAnsi="GHEA Grapalat"/>
          <w:b/>
        </w:rPr>
        <w:br w:type="page"/>
      </w:r>
      <w:r w:rsidRPr="00AD29CE">
        <w:rPr>
          <w:rFonts w:ascii="GHEA Grapalat" w:hAnsi="GHEA Grapalat"/>
          <w:b/>
        </w:rPr>
        <w:lastRenderedPageBreak/>
        <w:t>5. ОТВЕТСТВЕННОСТЬ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1"/>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8C41CB" w:rsidRPr="00AD29CE" w:rsidRDefault="008C41CB" w:rsidP="008C41CB">
      <w:pPr>
        <w:widowControl w:val="0"/>
        <w:spacing w:after="160" w:line="360" w:lineRule="auto"/>
        <w:ind w:firstLine="720"/>
        <w:jc w:val="center"/>
        <w:rPr>
          <w:rFonts w:ascii="GHEA Grapalat" w:hAnsi="GHEA Grapalat" w:cs="Sylfaen"/>
        </w:rPr>
      </w:pPr>
    </w:p>
    <w:p w:rsidR="008C41CB" w:rsidRPr="00AD29CE" w:rsidRDefault="008C41CB" w:rsidP="008C41CB">
      <w:pPr>
        <w:widowControl w:val="0"/>
        <w:spacing w:after="160" w:line="360" w:lineRule="auto"/>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rsidR="008C41CB" w:rsidRPr="00AD29CE" w:rsidRDefault="008C41CB" w:rsidP="008C41CB">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DF6CF4" w:rsidRPr="006211E3" w:rsidRDefault="00DF6CF4" w:rsidP="00DF6CF4">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6211E3">
        <w:rPr>
          <w:rFonts w:ascii="GHEA Grapalat" w:hAnsi="GHEA Grapalat"/>
        </w:rPr>
        <w:t>до 30 декабря 202</w:t>
      </w:r>
      <w:r w:rsidRPr="00A87291">
        <w:rPr>
          <w:rFonts w:ascii="GHEA Grapalat" w:hAnsi="GHEA Grapalat"/>
        </w:rPr>
        <w:t>6</w:t>
      </w:r>
      <w:r w:rsidRPr="006211E3">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 но не позднее 31 января 202</w:t>
      </w:r>
      <w:r w:rsidRPr="00A87291">
        <w:rPr>
          <w:rFonts w:ascii="GHEA Grapalat" w:hAnsi="GHEA Grapalat"/>
        </w:rPr>
        <w:t>7</w:t>
      </w:r>
      <w:r w:rsidRPr="006211E3">
        <w:rPr>
          <w:rFonts w:ascii="GHEA Grapalat" w:hAnsi="GHEA Grapalat"/>
        </w:rPr>
        <w:t xml:space="preserve"> года</w:t>
      </w:r>
      <w:r>
        <w:rPr>
          <w:rFonts w:ascii="GHEA Grapalat" w:hAnsi="GHEA Grapalat"/>
        </w:rPr>
        <w:t>.</w:t>
      </w:r>
    </w:p>
    <w:p w:rsidR="00DF6CF4" w:rsidRPr="006211E3" w:rsidRDefault="00DF6CF4" w:rsidP="00DF6CF4">
      <w:pPr>
        <w:widowControl w:val="0"/>
        <w:tabs>
          <w:tab w:val="left" w:pos="1134"/>
        </w:tabs>
        <w:spacing w:after="160"/>
        <w:ind w:firstLine="567"/>
        <w:jc w:val="both"/>
        <w:rPr>
          <w:rFonts w:ascii="GHEA Grapalat" w:hAnsi="GHEA Grapalat"/>
        </w:rPr>
      </w:pPr>
      <w:r w:rsidRPr="006211E3">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Pr="00A87291">
        <w:rPr>
          <w:rFonts w:ascii="GHEA Grapalat" w:hAnsi="GHEA Grapalat"/>
        </w:rPr>
        <w:t>7</w:t>
      </w:r>
      <w:r w:rsidRPr="006211E3">
        <w:rPr>
          <w:rFonts w:ascii="GHEA Grapalat" w:hAnsi="GHEA Grapalat"/>
        </w:rPr>
        <w:t xml:space="preserve"> года</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w:t>
      </w:r>
      <w:r w:rsidRPr="00844C3A">
        <w:rPr>
          <w:rFonts w:ascii="GHEA Grapalat" w:hAnsi="GHEA Grapalat"/>
          <w:spacing w:val="-4"/>
        </w:rPr>
        <w:lastRenderedPageBreak/>
        <w:t>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12"/>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w:t>
      </w:r>
      <w:r w:rsidRPr="00AD29CE">
        <w:rPr>
          <w:rFonts w:ascii="GHEA Grapalat" w:hAnsi="GHEA Grapalat"/>
        </w:rPr>
        <w:lastRenderedPageBreak/>
        <w:t>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3"/>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w:t>
      </w:r>
      <w:r w:rsidRPr="00AD29CE">
        <w:rPr>
          <w:rFonts w:ascii="GHEA Grapalat" w:hAnsi="GHEA Grapalat"/>
        </w:rPr>
        <w:lastRenderedPageBreak/>
        <w:t xml:space="preserve">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E0033" w:rsidRPr="00AD29CE" w:rsidRDefault="003E0033" w:rsidP="003E0033">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Pr="00DD42DF">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B138F3">
        <w:rPr>
          <w:rFonts w:ascii="GHEA Grapalat" w:hAnsi="GHEA Grapalat"/>
        </w:rPr>
        <w:t xml:space="preserve">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w:t>
      </w:r>
      <w:r w:rsidRPr="00A87291">
        <w:rPr>
          <w:rFonts w:ascii="GHEA Grapalat" w:hAnsi="GHEA Grapalat"/>
        </w:rPr>
        <w:t>и</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w:t>
      </w:r>
      <w:r w:rsidRPr="00842146">
        <w:rPr>
          <w:rFonts w:ascii="GHEA Grapalat" w:hAnsi="GHEA Grapalat"/>
        </w:rPr>
        <w:t>порядке.</w:t>
      </w:r>
      <w:r w:rsidRPr="00842146">
        <w:rPr>
          <w:rStyle w:val="FootnoteReference"/>
          <w:rFonts w:ascii="GHEA Grapalat" w:hAnsi="GHEA Grapalat"/>
        </w:rPr>
        <w:footnoteReference w:customMarkFollows="1" w:id="14"/>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 xml:space="preserve">ое </w:t>
      </w:r>
      <w:r w:rsidRPr="006F5F33">
        <w:rPr>
          <w:rFonts w:ascii="GHEA Grapalat" w:hAnsi="GHEA Grapalat"/>
          <w:i/>
        </w:rPr>
        <w:lastRenderedPageBreak/>
        <w:t>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905947" w:rsidRDefault="003B2F27" w:rsidP="00905947">
      <w:pPr>
        <w:widowControl w:val="0"/>
        <w:spacing w:after="160"/>
        <w:jc w:val="right"/>
        <w:rPr>
          <w:rFonts w:ascii="GHEA Grapalat" w:hAnsi="GHEA Grapalat"/>
        </w:rPr>
        <w:sectPr w:rsidR="00905947" w:rsidSect="00DF0CEC">
          <w:footerReference w:type="default" r:id="rId8"/>
          <w:footnotePr>
            <w:pos w:val="beneathText"/>
          </w:footnotePr>
          <w:pgSz w:w="11907" w:h="16840" w:code="9"/>
          <w:pgMar w:top="425" w:right="992" w:bottom="709" w:left="1134" w:header="561" w:footer="561" w:gutter="0"/>
          <w:cols w:space="720"/>
          <w:titlePg/>
          <w:docGrid w:linePitch="326"/>
        </w:sectPr>
      </w:pPr>
      <w:r>
        <w:rPr>
          <w:rFonts w:ascii="GHEA Grapalat" w:hAnsi="GHEA Grapalat"/>
        </w:rPr>
        <w:br w:type="page"/>
      </w:r>
    </w:p>
    <w:p w:rsidR="00905947" w:rsidRPr="00B02E29" w:rsidRDefault="00905947" w:rsidP="00905947">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905947" w:rsidRPr="00B02E29" w:rsidRDefault="00905947" w:rsidP="00905947">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 -</w:t>
      </w:r>
      <w:r w:rsidR="008B0B66">
        <w:rPr>
          <w:rFonts w:ascii="GHEA Grapalat" w:hAnsi="GHEA Grapalat"/>
          <w:b/>
        </w:rPr>
        <w:t>26/7</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t>202</w:t>
      </w:r>
      <w:r w:rsidRPr="00B96DAF">
        <w:rPr>
          <w:rFonts w:ascii="GHEA Grapalat" w:hAnsi="GHEA Grapalat"/>
          <w:i/>
        </w:rPr>
        <w:t xml:space="preserve">  </w:t>
      </w:r>
      <w:r w:rsidRPr="00B02E29">
        <w:rPr>
          <w:rFonts w:ascii="GHEA Grapalat" w:hAnsi="GHEA Grapalat"/>
          <w:i/>
        </w:rPr>
        <w:t>г.</w:t>
      </w:r>
    </w:p>
    <w:p w:rsidR="00905947" w:rsidRPr="00B02E29" w:rsidRDefault="00905947" w:rsidP="00905947">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905947" w:rsidRPr="007D79C8" w:rsidRDefault="00905947" w:rsidP="00905947">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tbl>
      <w:tblP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044"/>
        <w:gridCol w:w="1057"/>
        <w:gridCol w:w="4703"/>
        <w:gridCol w:w="1276"/>
        <w:gridCol w:w="1275"/>
        <w:gridCol w:w="1843"/>
        <w:gridCol w:w="1463"/>
      </w:tblGrid>
      <w:tr w:rsidR="00905947" w:rsidRPr="008C22FB" w:rsidTr="00975F2D">
        <w:trPr>
          <w:trHeight w:val="321"/>
        </w:trPr>
        <w:tc>
          <w:tcPr>
            <w:tcW w:w="4271" w:type="dxa"/>
            <w:gridSpan w:val="3"/>
          </w:tcPr>
          <w:p w:rsidR="00905947" w:rsidRPr="009174C4" w:rsidRDefault="00905947" w:rsidP="00975F2D">
            <w:pPr>
              <w:widowControl w:val="0"/>
              <w:spacing w:after="120"/>
              <w:jc w:val="center"/>
              <w:rPr>
                <w:rFonts w:ascii="GHEA Grapalat" w:hAnsi="GHEA Grapalat"/>
                <w:sz w:val="22"/>
                <w:szCs w:val="16"/>
              </w:rPr>
            </w:pPr>
          </w:p>
        </w:tc>
        <w:tc>
          <w:tcPr>
            <w:tcW w:w="11617" w:type="dxa"/>
            <w:gridSpan w:val="6"/>
          </w:tcPr>
          <w:p w:rsidR="00905947" w:rsidRPr="009174C4" w:rsidRDefault="00905947" w:rsidP="00975F2D">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905947" w:rsidRPr="008C22FB" w:rsidTr="00975F2D">
        <w:trPr>
          <w:trHeight w:val="1617"/>
        </w:trPr>
        <w:tc>
          <w:tcPr>
            <w:tcW w:w="1101" w:type="dxa"/>
            <w:vAlign w:val="center"/>
          </w:tcPr>
          <w:p w:rsidR="00905947" w:rsidRPr="008D6C6D" w:rsidRDefault="00905947" w:rsidP="00975F2D">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2126" w:type="dxa"/>
            <w:vAlign w:val="center"/>
          </w:tcPr>
          <w:p w:rsidR="00905947" w:rsidRPr="008D6C6D" w:rsidRDefault="00905947" w:rsidP="00975F2D">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2101" w:type="dxa"/>
            <w:gridSpan w:val="2"/>
            <w:vAlign w:val="center"/>
          </w:tcPr>
          <w:p w:rsidR="00905947" w:rsidRPr="00842457" w:rsidRDefault="00905947" w:rsidP="00975F2D">
            <w:pPr>
              <w:jc w:val="center"/>
              <w:rPr>
                <w:rFonts w:ascii="GHEA Grapalat" w:hAnsi="GHEA Grapalat"/>
                <w:sz w:val="22"/>
                <w:szCs w:val="16"/>
              </w:rPr>
            </w:pPr>
            <w:r w:rsidRPr="0075045A">
              <w:rPr>
                <w:rFonts w:ascii="GHEA Grapalat" w:hAnsi="GHEA Grapalat"/>
                <w:szCs w:val="20"/>
                <w:lang w:val="en-US"/>
              </w:rPr>
              <w:t>Наименование</w:t>
            </w:r>
          </w:p>
        </w:tc>
        <w:tc>
          <w:tcPr>
            <w:tcW w:w="4703" w:type="dxa"/>
            <w:vAlign w:val="center"/>
          </w:tcPr>
          <w:p w:rsidR="00905947" w:rsidRPr="008D6C6D" w:rsidRDefault="00905947" w:rsidP="00975F2D">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276" w:type="dxa"/>
            <w:vAlign w:val="center"/>
          </w:tcPr>
          <w:p w:rsidR="00905947" w:rsidRPr="00422C6A" w:rsidRDefault="00905947" w:rsidP="00975F2D">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275" w:type="dxa"/>
            <w:vAlign w:val="center"/>
          </w:tcPr>
          <w:p w:rsidR="00905947" w:rsidRPr="00422C6A" w:rsidRDefault="00905947" w:rsidP="00975F2D">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843" w:type="dxa"/>
            <w:vAlign w:val="center"/>
          </w:tcPr>
          <w:p w:rsidR="00905947" w:rsidRPr="00422C6A" w:rsidRDefault="00905947" w:rsidP="00975F2D">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63" w:type="dxa"/>
            <w:vAlign w:val="center"/>
          </w:tcPr>
          <w:p w:rsidR="00905947" w:rsidRDefault="00905947" w:rsidP="00975F2D">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p>
          <w:p w:rsidR="00905947" w:rsidRPr="00422C6A" w:rsidRDefault="00905947" w:rsidP="00975F2D">
            <w:pPr>
              <w:widowControl w:val="0"/>
              <w:spacing w:after="120"/>
              <w:jc w:val="center"/>
              <w:rPr>
                <w:rFonts w:ascii="GHEA Grapalat" w:hAnsi="GHEA Grapalat"/>
                <w:sz w:val="22"/>
                <w:szCs w:val="20"/>
              </w:rPr>
            </w:pPr>
            <w:r w:rsidRPr="005446B1">
              <w:rPr>
                <w:rFonts w:ascii="GHEA Grapalat" w:hAnsi="GHEA Grapalat"/>
                <w:sz w:val="22"/>
                <w:szCs w:val="20"/>
              </w:rPr>
              <w:t>планируется купить до</w:t>
            </w:r>
          </w:p>
        </w:tc>
      </w:tr>
      <w:tr w:rsidR="00905947" w:rsidRPr="008C22FB" w:rsidTr="00975F2D">
        <w:trPr>
          <w:trHeight w:val="263"/>
        </w:trPr>
        <w:tc>
          <w:tcPr>
            <w:tcW w:w="1101" w:type="dxa"/>
            <w:vAlign w:val="center"/>
          </w:tcPr>
          <w:p w:rsidR="00905947" w:rsidRDefault="00905947" w:rsidP="00975F2D">
            <w:pPr>
              <w:jc w:val="center"/>
              <w:rPr>
                <w:rFonts w:ascii="Arial Unicode" w:hAnsi="Arial Unicode" w:cs="Arial"/>
                <w:sz w:val="22"/>
                <w:szCs w:val="22"/>
              </w:rPr>
            </w:pPr>
            <w:r>
              <w:rPr>
                <w:rFonts w:ascii="Arial Unicode" w:hAnsi="Arial Unicode" w:cs="Arial"/>
                <w:sz w:val="22"/>
                <w:szCs w:val="22"/>
              </w:rPr>
              <w:t>1</w:t>
            </w:r>
          </w:p>
        </w:tc>
        <w:tc>
          <w:tcPr>
            <w:tcW w:w="2126" w:type="dxa"/>
            <w:vAlign w:val="center"/>
          </w:tcPr>
          <w:p w:rsidR="00905947" w:rsidRPr="00617D36" w:rsidRDefault="00905947" w:rsidP="00975F2D">
            <w:pPr>
              <w:jc w:val="center"/>
              <w:rPr>
                <w:rFonts w:ascii="Arial LatArm" w:hAnsi="Arial LatArm" w:cs="Arial"/>
                <w:lang w:val="en-US"/>
              </w:rPr>
            </w:pPr>
            <w:r w:rsidRPr="00EF5294">
              <w:rPr>
                <w:rFonts w:ascii="Arial LatArm" w:hAnsi="Arial LatArm" w:cs="Arial"/>
              </w:rPr>
              <w:t>76341100</w:t>
            </w:r>
          </w:p>
        </w:tc>
        <w:tc>
          <w:tcPr>
            <w:tcW w:w="2101" w:type="dxa"/>
            <w:gridSpan w:val="2"/>
            <w:vAlign w:val="center"/>
          </w:tcPr>
          <w:p w:rsidR="00905947" w:rsidRDefault="00905947" w:rsidP="00975F2D">
            <w:pPr>
              <w:jc w:val="center"/>
              <w:rPr>
                <w:rFonts w:ascii="Arial LatArm" w:hAnsi="Arial LatArm" w:cs="Calibri"/>
              </w:rPr>
            </w:pPr>
            <w:r w:rsidRPr="00EF5294">
              <w:rPr>
                <w:rFonts w:ascii="Calibri" w:hAnsi="Calibri" w:cs="Calibri"/>
              </w:rPr>
              <w:t xml:space="preserve">Услуги по бурению </w:t>
            </w:r>
          </w:p>
        </w:tc>
        <w:tc>
          <w:tcPr>
            <w:tcW w:w="4703" w:type="dxa"/>
            <w:vAlign w:val="center"/>
          </w:tcPr>
          <w:p w:rsidR="00905947" w:rsidRDefault="00905947" w:rsidP="00975F2D">
            <w:pPr>
              <w:jc w:val="both"/>
              <w:rPr>
                <w:rFonts w:ascii="Arial LatArm" w:hAnsi="Arial LatArm" w:cs="Calibri"/>
              </w:rPr>
            </w:pP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должны</w:t>
            </w:r>
            <w:r w:rsidRPr="00EF5294">
              <w:rPr>
                <w:rFonts w:ascii="Arial LatArm" w:hAnsi="Arial LatArm" w:cs="Calibri"/>
                <w:sz w:val="22"/>
              </w:rPr>
              <w:t xml:space="preserve">  </w:t>
            </w:r>
            <w:r w:rsidRPr="00EF5294">
              <w:rPr>
                <w:rFonts w:ascii="Arial" w:hAnsi="Arial" w:cs="Arial"/>
                <w:sz w:val="22"/>
              </w:rPr>
              <w:t>предоставляться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городе</w:t>
            </w:r>
            <w:r w:rsidRPr="00EF5294">
              <w:rPr>
                <w:rFonts w:ascii="Arial LatArm" w:hAnsi="Arial LatArm" w:cs="Calibri"/>
                <w:sz w:val="22"/>
              </w:rPr>
              <w:t xml:space="preserve"> </w:t>
            </w:r>
            <w:r w:rsidRPr="00EF5294">
              <w:rPr>
                <w:rFonts w:ascii="Arial" w:hAnsi="Arial" w:cs="Arial"/>
                <w:sz w:val="22"/>
              </w:rPr>
              <w:t>Ереване</w:t>
            </w:r>
            <w:r w:rsidRPr="00EF5294">
              <w:rPr>
                <w:rFonts w:ascii="Arial LatArm" w:hAnsi="Arial LatArm" w:cs="Calibri"/>
                <w:sz w:val="22"/>
              </w:rPr>
              <w:t xml:space="preserve">. </w:t>
            </w:r>
            <w:r w:rsidRPr="00EF5294">
              <w:rPr>
                <w:rFonts w:ascii="Arial" w:hAnsi="Arial" w:cs="Arial"/>
                <w:sz w:val="22"/>
              </w:rPr>
              <w:t>Исполнитель</w:t>
            </w:r>
            <w:r w:rsidRPr="00EF5294">
              <w:rPr>
                <w:rFonts w:ascii="Arial LatArm" w:hAnsi="Arial LatArm" w:cs="Calibri"/>
                <w:sz w:val="22"/>
              </w:rPr>
              <w:t xml:space="preserve">,  </w:t>
            </w:r>
            <w:r w:rsidRPr="00EF5294">
              <w:rPr>
                <w:rFonts w:ascii="Arial" w:hAnsi="Arial" w:cs="Arial"/>
                <w:sz w:val="22"/>
              </w:rPr>
              <w:t>на</w:t>
            </w:r>
            <w:r w:rsidRPr="00EF5294">
              <w:rPr>
                <w:rFonts w:ascii="Arial LatArm" w:hAnsi="Arial LatArm" w:cs="Calibri"/>
                <w:sz w:val="22"/>
              </w:rPr>
              <w:t xml:space="preserve"> </w:t>
            </w:r>
            <w:r w:rsidRPr="00EF5294">
              <w:rPr>
                <w:rFonts w:ascii="Arial" w:hAnsi="Arial" w:cs="Arial"/>
                <w:sz w:val="22"/>
              </w:rPr>
              <w:t>основании</w:t>
            </w:r>
            <w:r w:rsidRPr="00EF5294">
              <w:rPr>
                <w:rFonts w:ascii="Arial LatArm" w:hAnsi="Arial LatArm" w:cs="Calibri"/>
                <w:sz w:val="22"/>
              </w:rPr>
              <w:t xml:space="preserve"> </w:t>
            </w:r>
            <w:r w:rsidRPr="00EF5294">
              <w:rPr>
                <w:rFonts w:ascii="Arial" w:hAnsi="Arial" w:cs="Arial"/>
                <w:sz w:val="22"/>
              </w:rPr>
              <w:t>требования</w:t>
            </w:r>
            <w:r w:rsidRPr="00EF5294">
              <w:rPr>
                <w:rFonts w:ascii="Arial LatArm" w:hAnsi="Arial LatArm" w:cs="Calibri"/>
                <w:sz w:val="22"/>
              </w:rPr>
              <w:t xml:space="preserve"> </w:t>
            </w:r>
            <w:r w:rsidRPr="00EF5294">
              <w:rPr>
                <w:rFonts w:ascii="Arial" w:hAnsi="Arial" w:cs="Arial"/>
                <w:sz w:val="22"/>
              </w:rPr>
              <w:t>Заказчика</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дни</w:t>
            </w:r>
            <w:r w:rsidRPr="00EF5294">
              <w:rPr>
                <w:rFonts w:ascii="Arial LatArm" w:hAnsi="Arial LatArm" w:cs="Calibri"/>
                <w:sz w:val="22"/>
              </w:rPr>
              <w:t xml:space="preserve"> </w:t>
            </w:r>
            <w:r w:rsidRPr="00EF5294">
              <w:rPr>
                <w:rFonts w:ascii="Arial" w:hAnsi="Arial" w:cs="Arial"/>
                <w:sz w:val="22"/>
              </w:rPr>
              <w:t>указанные</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заявке</w:t>
            </w:r>
            <w:r w:rsidRPr="00EF5294">
              <w:rPr>
                <w:rFonts w:ascii="Arial LatArm" w:hAnsi="Arial LatArm" w:cs="Calibri"/>
                <w:sz w:val="22"/>
              </w:rPr>
              <w:t xml:space="preserve">, </w:t>
            </w:r>
            <w:r w:rsidRPr="00EF5294">
              <w:rPr>
                <w:rFonts w:ascii="Arial" w:hAnsi="Arial" w:cs="Arial"/>
                <w:sz w:val="22"/>
              </w:rPr>
              <w:t>предоставляет</w:t>
            </w:r>
            <w:r w:rsidRPr="00EF5294">
              <w:rPr>
                <w:rFonts w:ascii="Arial LatArm" w:hAnsi="Arial LatArm" w:cs="Calibri"/>
                <w:sz w:val="22"/>
              </w:rPr>
              <w:t xml:space="preserve">  </w:t>
            </w: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по</w:t>
            </w:r>
            <w:r w:rsidRPr="00EF5294">
              <w:rPr>
                <w:rFonts w:ascii="Arial LatArm" w:hAnsi="Arial LatArm" w:cs="Calibri"/>
                <w:sz w:val="22"/>
              </w:rPr>
              <w:t xml:space="preserve"> </w:t>
            </w:r>
            <w:r w:rsidRPr="00EF5294">
              <w:rPr>
                <w:rFonts w:ascii="Arial" w:hAnsi="Arial" w:cs="Arial"/>
                <w:sz w:val="22"/>
              </w:rPr>
              <w:t>бурению</w:t>
            </w:r>
            <w:r w:rsidRPr="00EF5294">
              <w:rPr>
                <w:rFonts w:ascii="Arial LatArm" w:hAnsi="Arial LatArm" w:cs="Calibri"/>
                <w:sz w:val="22"/>
              </w:rPr>
              <w:t xml:space="preserve"> </w:t>
            </w:r>
            <w:r w:rsidRPr="00EF5294">
              <w:rPr>
                <w:rFonts w:ascii="Arial" w:hAnsi="Arial" w:cs="Arial"/>
                <w:sz w:val="22"/>
              </w:rPr>
              <w:t>фундаментов</w:t>
            </w:r>
            <w:r w:rsidRPr="00EF5294">
              <w:rPr>
                <w:rFonts w:ascii="Arial LatArm" w:hAnsi="Arial LatArm" w:cs="Calibri"/>
                <w:sz w:val="22"/>
              </w:rPr>
              <w:t xml:space="preserve"> </w:t>
            </w:r>
            <w:r w:rsidRPr="00EF5294">
              <w:rPr>
                <w:rFonts w:ascii="Arial" w:hAnsi="Arial" w:cs="Arial"/>
                <w:sz w:val="22"/>
              </w:rPr>
              <w:t>столбов</w:t>
            </w:r>
            <w:r w:rsidRPr="00EF5294">
              <w:rPr>
                <w:rFonts w:ascii="Arial LatArm" w:hAnsi="Arial LatArm" w:cs="Calibri"/>
                <w:sz w:val="22"/>
              </w:rPr>
              <w:t xml:space="preserve"> </w:t>
            </w:r>
            <w:r w:rsidRPr="00EF5294">
              <w:rPr>
                <w:rFonts w:ascii="Arial" w:hAnsi="Arial" w:cs="Arial"/>
                <w:sz w:val="22"/>
              </w:rPr>
              <w:t>глубиной</w:t>
            </w:r>
            <w:r w:rsidRPr="00EF5294">
              <w:rPr>
                <w:rFonts w:ascii="Arial LatArm" w:hAnsi="Arial LatArm" w:cs="Calibri"/>
                <w:sz w:val="22"/>
              </w:rPr>
              <w:t xml:space="preserve"> 1-2 </w:t>
            </w:r>
            <w:r w:rsidRPr="00EF5294">
              <w:rPr>
                <w:rFonts w:ascii="Arial" w:hAnsi="Arial" w:cs="Arial"/>
                <w:sz w:val="22"/>
              </w:rPr>
              <w:t>метра</w:t>
            </w:r>
            <w:r w:rsidRPr="00EF5294">
              <w:rPr>
                <w:rFonts w:ascii="Arial LatArm" w:hAnsi="Arial LatArm" w:cs="Calibri"/>
                <w:sz w:val="22"/>
              </w:rPr>
              <w:t xml:space="preserve">, </w:t>
            </w:r>
            <w:r w:rsidRPr="00EF5294">
              <w:rPr>
                <w:rFonts w:ascii="Arial" w:hAnsi="Arial" w:cs="Arial"/>
                <w:sz w:val="22"/>
              </w:rPr>
              <w:t>шириной</w:t>
            </w:r>
            <w:r w:rsidRPr="00EF5294">
              <w:rPr>
                <w:rFonts w:ascii="Arial LatArm" w:hAnsi="Arial LatArm" w:cs="Calibri"/>
                <w:sz w:val="22"/>
              </w:rPr>
              <w:t xml:space="preserve"> 300-350</w:t>
            </w:r>
            <w:r w:rsidRPr="00EF5294">
              <w:rPr>
                <w:rFonts w:ascii="Arial" w:hAnsi="Arial" w:cs="Arial"/>
                <w:sz w:val="22"/>
              </w:rPr>
              <w:t>мм</w:t>
            </w:r>
            <w:r w:rsidRPr="00EF5294">
              <w:rPr>
                <w:rFonts w:ascii="Arial LatArm" w:hAnsi="Arial LatArm" w:cs="Calibri"/>
                <w:sz w:val="22"/>
              </w:rPr>
              <w:t xml:space="preserve">. </w:t>
            </w:r>
            <w:r w:rsidRPr="00EF5294">
              <w:rPr>
                <w:rFonts w:ascii="Arial" w:hAnsi="Arial" w:cs="Arial"/>
                <w:sz w:val="22"/>
              </w:rPr>
              <w:t>Предоставление</w:t>
            </w:r>
            <w:r w:rsidRPr="00EF5294">
              <w:rPr>
                <w:rFonts w:ascii="Arial LatArm" w:hAnsi="Arial LatArm" w:cs="Calibri"/>
                <w:sz w:val="22"/>
              </w:rPr>
              <w:t xml:space="preserve"> </w:t>
            </w:r>
            <w:r w:rsidRPr="00EF5294">
              <w:rPr>
                <w:rFonts w:ascii="Arial" w:hAnsi="Arial" w:cs="Arial"/>
                <w:sz w:val="22"/>
              </w:rPr>
              <w:t>услуг</w:t>
            </w:r>
            <w:r w:rsidRPr="00EF5294">
              <w:rPr>
                <w:rFonts w:ascii="Arial LatArm" w:hAnsi="Arial LatArm" w:cs="Calibri"/>
                <w:sz w:val="22"/>
              </w:rPr>
              <w:t xml:space="preserve"> </w:t>
            </w:r>
            <w:r w:rsidRPr="00EF5294">
              <w:rPr>
                <w:rFonts w:ascii="Arial" w:hAnsi="Arial" w:cs="Arial"/>
                <w:sz w:val="22"/>
              </w:rPr>
              <w:t>осуществляется</w:t>
            </w:r>
            <w:r w:rsidRPr="00EF5294">
              <w:rPr>
                <w:rFonts w:ascii="Arial LatArm" w:hAnsi="Arial LatArm" w:cs="Calibri"/>
                <w:sz w:val="22"/>
              </w:rPr>
              <w:t>-</w:t>
            </w:r>
            <w:r w:rsidRPr="00EF5294">
              <w:rPr>
                <w:rFonts w:ascii="Arial" w:hAnsi="Arial" w:cs="Arial"/>
                <w:sz w:val="22"/>
              </w:rPr>
              <w:t>срок</w:t>
            </w:r>
            <w:r w:rsidRPr="00EF5294">
              <w:rPr>
                <w:rFonts w:ascii="Arial LatArm" w:hAnsi="Arial LatArm" w:cs="Calibri"/>
                <w:sz w:val="22"/>
              </w:rPr>
              <w:t xml:space="preserve"> </w:t>
            </w:r>
            <w:r w:rsidRPr="00EF5294">
              <w:rPr>
                <w:rFonts w:ascii="Arial" w:hAnsi="Arial" w:cs="Arial"/>
                <w:sz w:val="22"/>
              </w:rPr>
              <w:t>первого</w:t>
            </w:r>
            <w:r w:rsidRPr="00EF5294">
              <w:rPr>
                <w:rFonts w:ascii="Arial LatArm" w:hAnsi="Arial LatArm" w:cs="Calibri"/>
                <w:sz w:val="22"/>
              </w:rPr>
              <w:t xml:space="preserve"> </w:t>
            </w:r>
            <w:r w:rsidRPr="00EF5294">
              <w:rPr>
                <w:rFonts w:ascii="Arial" w:hAnsi="Arial" w:cs="Arial"/>
                <w:sz w:val="22"/>
              </w:rPr>
              <w:t>этапа</w:t>
            </w:r>
            <w:r w:rsidRPr="00EF5294">
              <w:rPr>
                <w:rFonts w:ascii="Arial LatArm" w:hAnsi="Arial LatArm" w:cs="Calibri"/>
                <w:sz w:val="22"/>
              </w:rPr>
              <w:t xml:space="preserve"> </w:t>
            </w:r>
            <w:r w:rsidRPr="00EF5294">
              <w:rPr>
                <w:rFonts w:ascii="Arial" w:hAnsi="Arial" w:cs="Arial"/>
                <w:sz w:val="22"/>
              </w:rPr>
              <w:t>оказание</w:t>
            </w:r>
            <w:r w:rsidRPr="00EF5294">
              <w:rPr>
                <w:rFonts w:ascii="Arial LatArm" w:hAnsi="Arial LatArm" w:cs="Calibri"/>
                <w:sz w:val="22"/>
              </w:rPr>
              <w:t xml:space="preserve"> </w:t>
            </w:r>
            <w:r w:rsidRPr="00EF5294">
              <w:rPr>
                <w:rFonts w:ascii="Arial" w:hAnsi="Arial" w:cs="Arial"/>
                <w:sz w:val="22"/>
              </w:rPr>
              <w:t>услуг</w:t>
            </w:r>
            <w:r w:rsidRPr="00EF5294">
              <w:rPr>
                <w:rFonts w:ascii="Arial LatArm" w:hAnsi="Arial LatArm" w:cs="Calibri"/>
                <w:sz w:val="22"/>
              </w:rPr>
              <w:t xml:space="preserve"> </w:t>
            </w:r>
            <w:r w:rsidRPr="00EF5294">
              <w:rPr>
                <w:rFonts w:ascii="Arial" w:hAnsi="Arial" w:cs="Arial"/>
                <w:sz w:val="22"/>
              </w:rPr>
              <w:t>устанавливаться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20 </w:t>
            </w:r>
            <w:r w:rsidRPr="00EF5294">
              <w:rPr>
                <w:rFonts w:ascii="Arial" w:hAnsi="Arial" w:cs="Arial"/>
                <w:sz w:val="22"/>
              </w:rPr>
              <w:t>календарных</w:t>
            </w:r>
            <w:r w:rsidRPr="00EF5294">
              <w:rPr>
                <w:rFonts w:ascii="Arial LatArm" w:hAnsi="Arial LatArm" w:cs="Calibri"/>
                <w:sz w:val="22"/>
              </w:rPr>
              <w:t xml:space="preserve"> </w:t>
            </w:r>
            <w:r w:rsidRPr="00EF5294">
              <w:rPr>
                <w:rFonts w:ascii="Arial" w:hAnsi="Arial" w:cs="Arial"/>
                <w:sz w:val="22"/>
              </w:rPr>
              <w:t>дней</w:t>
            </w:r>
            <w:r w:rsidRPr="00EF5294">
              <w:rPr>
                <w:rFonts w:ascii="Arial LatArm" w:hAnsi="Arial LatArm" w:cs="Calibri"/>
                <w:sz w:val="22"/>
              </w:rPr>
              <w:t xml:space="preserve">, </w:t>
            </w:r>
            <w:r w:rsidRPr="00EF5294">
              <w:rPr>
                <w:rFonts w:ascii="Arial" w:hAnsi="Arial" w:cs="Arial"/>
                <w:sz w:val="22"/>
              </w:rPr>
              <w:t>расчет</w:t>
            </w:r>
            <w:r w:rsidRPr="00EF5294">
              <w:rPr>
                <w:rFonts w:ascii="Arial LatArm" w:hAnsi="Arial LatArm" w:cs="Calibri"/>
                <w:sz w:val="22"/>
              </w:rPr>
              <w:t xml:space="preserve"> </w:t>
            </w:r>
            <w:r w:rsidRPr="00EF5294">
              <w:rPr>
                <w:rFonts w:ascii="Arial" w:hAnsi="Arial" w:cs="Arial"/>
                <w:sz w:val="22"/>
              </w:rPr>
              <w:t>срока</w:t>
            </w:r>
            <w:r w:rsidRPr="00EF5294">
              <w:rPr>
                <w:rFonts w:ascii="Arial LatArm" w:hAnsi="Arial LatArm" w:cs="Calibri"/>
                <w:sz w:val="22"/>
              </w:rPr>
              <w:t xml:space="preserve"> </w:t>
            </w:r>
            <w:r w:rsidRPr="00EF5294">
              <w:rPr>
                <w:rFonts w:ascii="Arial" w:hAnsi="Arial" w:cs="Arial"/>
                <w:sz w:val="22"/>
              </w:rPr>
              <w:t>которого</w:t>
            </w:r>
            <w:r w:rsidRPr="00EF5294">
              <w:rPr>
                <w:rFonts w:ascii="Arial LatArm" w:hAnsi="Arial LatArm" w:cs="Calibri"/>
                <w:sz w:val="22"/>
              </w:rPr>
              <w:t xml:space="preserve"> </w:t>
            </w:r>
            <w:r w:rsidRPr="00EF5294">
              <w:rPr>
                <w:rFonts w:ascii="Arial" w:hAnsi="Arial" w:cs="Arial"/>
                <w:sz w:val="22"/>
              </w:rPr>
              <w:t>осуществляется</w:t>
            </w:r>
            <w:r w:rsidRPr="00EF5294">
              <w:rPr>
                <w:rFonts w:ascii="Arial LatArm" w:hAnsi="Arial LatArm" w:cs="Calibri"/>
                <w:sz w:val="22"/>
              </w:rPr>
              <w:t xml:space="preserve"> </w:t>
            </w:r>
            <w:r w:rsidRPr="00EF5294">
              <w:rPr>
                <w:rFonts w:ascii="Arial" w:hAnsi="Arial" w:cs="Arial"/>
                <w:sz w:val="22"/>
              </w:rPr>
              <w:t>со</w:t>
            </w:r>
            <w:r w:rsidRPr="00EF5294">
              <w:rPr>
                <w:rFonts w:ascii="Arial LatArm" w:hAnsi="Arial LatArm" w:cs="Calibri"/>
                <w:sz w:val="22"/>
              </w:rPr>
              <w:t xml:space="preserve"> </w:t>
            </w:r>
            <w:r w:rsidRPr="00EF5294">
              <w:rPr>
                <w:rFonts w:ascii="Arial" w:hAnsi="Arial" w:cs="Arial"/>
                <w:sz w:val="22"/>
              </w:rPr>
              <w:t>деня</w:t>
            </w:r>
            <w:r w:rsidRPr="00EF5294">
              <w:rPr>
                <w:rFonts w:ascii="Arial LatArm" w:hAnsi="Arial LatArm" w:cs="Calibri"/>
                <w:sz w:val="22"/>
              </w:rPr>
              <w:t xml:space="preserve">  </w:t>
            </w:r>
            <w:r w:rsidRPr="00EF5294">
              <w:rPr>
                <w:rFonts w:ascii="Arial" w:hAnsi="Arial" w:cs="Arial"/>
                <w:sz w:val="22"/>
              </w:rPr>
              <w:t>вступления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силу</w:t>
            </w:r>
            <w:r w:rsidRPr="00EF5294">
              <w:rPr>
                <w:rFonts w:ascii="Arial LatArm" w:hAnsi="Arial LatArm" w:cs="Calibri"/>
                <w:sz w:val="22"/>
              </w:rPr>
              <w:t xml:space="preserve"> </w:t>
            </w:r>
            <w:r w:rsidRPr="00EF5294">
              <w:rPr>
                <w:rFonts w:ascii="Arial" w:hAnsi="Arial" w:cs="Arial"/>
                <w:sz w:val="22"/>
              </w:rPr>
              <w:t>предусмотренных</w:t>
            </w:r>
            <w:r w:rsidRPr="00EF5294">
              <w:rPr>
                <w:rFonts w:ascii="Arial LatArm" w:hAnsi="Arial LatArm" w:cs="Calibri"/>
                <w:sz w:val="22"/>
              </w:rPr>
              <w:t xml:space="preserve"> </w:t>
            </w:r>
            <w:r w:rsidRPr="00EF5294">
              <w:rPr>
                <w:rFonts w:ascii="Arial" w:hAnsi="Arial" w:cs="Arial"/>
                <w:sz w:val="22"/>
              </w:rPr>
              <w:t>договором</w:t>
            </w:r>
            <w:r w:rsidRPr="00EF5294">
              <w:rPr>
                <w:rFonts w:ascii="Arial LatArm" w:hAnsi="Arial LatArm" w:cs="Calibri"/>
                <w:sz w:val="22"/>
              </w:rPr>
              <w:t xml:space="preserve"> </w:t>
            </w:r>
            <w:r w:rsidRPr="00EF5294">
              <w:rPr>
                <w:rFonts w:ascii="Arial" w:hAnsi="Arial" w:cs="Arial"/>
                <w:sz w:val="22"/>
              </w:rPr>
              <w:t>условий</w:t>
            </w:r>
            <w:r w:rsidRPr="00EF5294">
              <w:rPr>
                <w:rFonts w:ascii="Arial LatArm" w:hAnsi="Arial LatArm" w:cs="Calibri"/>
                <w:sz w:val="22"/>
              </w:rPr>
              <w:t xml:space="preserve"> </w:t>
            </w:r>
            <w:r w:rsidRPr="00EF5294">
              <w:rPr>
                <w:rFonts w:ascii="Arial" w:hAnsi="Arial" w:cs="Arial"/>
                <w:sz w:val="22"/>
              </w:rPr>
              <w:t>прав</w:t>
            </w:r>
            <w:r w:rsidRPr="00EF5294">
              <w:rPr>
                <w:rFonts w:ascii="Arial LatArm" w:hAnsi="Arial LatArm" w:cs="Calibri"/>
                <w:sz w:val="22"/>
              </w:rPr>
              <w:t xml:space="preserve"> </w:t>
            </w:r>
            <w:r w:rsidRPr="00EF5294">
              <w:rPr>
                <w:rFonts w:ascii="Arial" w:hAnsi="Arial" w:cs="Arial"/>
                <w:sz w:val="22"/>
              </w:rPr>
              <w:t>и</w:t>
            </w:r>
            <w:r w:rsidRPr="00EF5294">
              <w:rPr>
                <w:rFonts w:ascii="Arial LatArm" w:hAnsi="Arial LatArm" w:cs="Calibri"/>
                <w:sz w:val="22"/>
              </w:rPr>
              <w:t xml:space="preserve"> </w:t>
            </w:r>
            <w:r w:rsidRPr="00EF5294">
              <w:rPr>
                <w:rFonts w:ascii="Arial" w:hAnsi="Arial" w:cs="Arial"/>
                <w:sz w:val="22"/>
              </w:rPr>
              <w:t>обязанностей</w:t>
            </w:r>
            <w:r w:rsidRPr="00EF5294">
              <w:rPr>
                <w:rFonts w:ascii="Arial LatArm" w:hAnsi="Arial LatArm" w:cs="Calibri"/>
                <w:sz w:val="22"/>
              </w:rPr>
              <w:t xml:space="preserve"> </w:t>
            </w:r>
            <w:r w:rsidRPr="00EF5294">
              <w:rPr>
                <w:rFonts w:ascii="Arial" w:hAnsi="Arial" w:cs="Arial"/>
                <w:sz w:val="22"/>
              </w:rPr>
              <w:t>сторон</w:t>
            </w:r>
            <w:r w:rsidRPr="00EF5294">
              <w:rPr>
                <w:rFonts w:ascii="Arial LatArm" w:hAnsi="Arial LatArm" w:cs="Calibri"/>
                <w:sz w:val="22"/>
              </w:rPr>
              <w:t xml:space="preserve">, </w:t>
            </w:r>
            <w:r w:rsidRPr="00EF5294">
              <w:rPr>
                <w:rFonts w:ascii="Arial" w:hAnsi="Arial" w:cs="Arial"/>
                <w:sz w:val="22"/>
              </w:rPr>
              <w:t>если</w:t>
            </w:r>
            <w:r w:rsidRPr="00EF5294">
              <w:rPr>
                <w:rFonts w:ascii="Arial LatArm" w:hAnsi="Arial LatArm" w:cs="Calibri"/>
                <w:sz w:val="22"/>
              </w:rPr>
              <w:t xml:space="preserve"> </w:t>
            </w:r>
            <w:r w:rsidRPr="00EF5294">
              <w:rPr>
                <w:rFonts w:ascii="Arial" w:hAnsi="Arial" w:cs="Arial"/>
                <w:sz w:val="22"/>
              </w:rPr>
              <w:t>только</w:t>
            </w:r>
            <w:r w:rsidRPr="00EF5294">
              <w:rPr>
                <w:rFonts w:ascii="Arial LatArm" w:hAnsi="Arial LatArm" w:cs="Calibri"/>
                <w:sz w:val="22"/>
              </w:rPr>
              <w:t xml:space="preserve"> </w:t>
            </w:r>
            <w:r w:rsidRPr="00EF5294">
              <w:rPr>
                <w:rFonts w:ascii="Arial" w:hAnsi="Arial" w:cs="Arial"/>
                <w:sz w:val="22"/>
              </w:rPr>
              <w:t>выбранный</w:t>
            </w:r>
            <w:r w:rsidRPr="00EF5294">
              <w:rPr>
                <w:rFonts w:ascii="Arial LatArm" w:hAnsi="Arial LatArm" w:cs="Calibri"/>
                <w:sz w:val="22"/>
              </w:rPr>
              <w:t xml:space="preserve"> </w:t>
            </w:r>
            <w:r w:rsidRPr="00EF5294">
              <w:rPr>
                <w:rFonts w:ascii="Arial" w:hAnsi="Arial" w:cs="Arial"/>
                <w:sz w:val="22"/>
              </w:rPr>
              <w:t>участник</w:t>
            </w:r>
            <w:r w:rsidRPr="00EF5294">
              <w:rPr>
                <w:rFonts w:ascii="Arial LatArm" w:hAnsi="Arial LatArm" w:cs="Calibri"/>
                <w:sz w:val="22"/>
              </w:rPr>
              <w:t xml:space="preserve"> </w:t>
            </w:r>
            <w:r w:rsidRPr="00EF5294">
              <w:rPr>
                <w:rFonts w:ascii="Arial" w:hAnsi="Arial" w:cs="Arial"/>
                <w:sz w:val="22"/>
              </w:rPr>
              <w:t>не</w:t>
            </w:r>
            <w:r w:rsidRPr="00EF5294">
              <w:rPr>
                <w:rFonts w:ascii="Arial LatArm" w:hAnsi="Arial LatArm" w:cs="Calibri"/>
                <w:sz w:val="22"/>
              </w:rPr>
              <w:t xml:space="preserve"> </w:t>
            </w:r>
            <w:r w:rsidRPr="00EF5294">
              <w:rPr>
                <w:rFonts w:ascii="Arial" w:hAnsi="Arial" w:cs="Arial"/>
                <w:sz w:val="22"/>
              </w:rPr>
              <w:t>согласен</w:t>
            </w:r>
            <w:r w:rsidRPr="00EF5294">
              <w:rPr>
                <w:rFonts w:ascii="Arial LatArm" w:hAnsi="Arial LatArm" w:cs="Calibri"/>
                <w:sz w:val="22"/>
              </w:rPr>
              <w:t xml:space="preserve"> </w:t>
            </w:r>
            <w:r w:rsidRPr="00EF5294">
              <w:rPr>
                <w:rFonts w:ascii="Arial" w:hAnsi="Arial" w:cs="Arial"/>
                <w:sz w:val="22"/>
              </w:rPr>
              <w:t>оказать</w:t>
            </w:r>
            <w:r w:rsidRPr="00EF5294">
              <w:rPr>
                <w:rFonts w:ascii="Arial LatArm" w:hAnsi="Arial LatArm" w:cs="Calibri"/>
                <w:sz w:val="22"/>
              </w:rPr>
              <w:t xml:space="preserve"> </w:t>
            </w: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более</w:t>
            </w:r>
            <w:r w:rsidRPr="00EF5294">
              <w:rPr>
                <w:rFonts w:ascii="Arial LatArm" w:hAnsi="Arial LatArm" w:cs="Calibri"/>
                <w:sz w:val="22"/>
              </w:rPr>
              <w:t xml:space="preserve"> </w:t>
            </w:r>
            <w:r w:rsidRPr="00EF5294">
              <w:rPr>
                <w:rFonts w:ascii="Arial" w:hAnsi="Arial" w:cs="Arial"/>
                <w:sz w:val="22"/>
              </w:rPr>
              <w:t>короткий</w:t>
            </w:r>
            <w:r w:rsidRPr="00EF5294">
              <w:rPr>
                <w:rFonts w:ascii="Arial LatArm" w:hAnsi="Arial LatArm" w:cs="Calibri"/>
                <w:sz w:val="22"/>
              </w:rPr>
              <w:t xml:space="preserve"> </w:t>
            </w:r>
            <w:r w:rsidRPr="00EF5294">
              <w:rPr>
                <w:rFonts w:ascii="Arial" w:hAnsi="Arial" w:cs="Arial"/>
                <w:sz w:val="22"/>
              </w:rPr>
              <w:t>срок</w:t>
            </w:r>
            <w:r w:rsidRPr="00EF5294">
              <w:rPr>
                <w:rFonts w:ascii="Arial LatArm" w:hAnsi="Arial LatArm" w:cs="Calibri"/>
                <w:sz w:val="22"/>
              </w:rPr>
              <w:t xml:space="preserve">, </w:t>
            </w:r>
            <w:r w:rsidRPr="00EF5294">
              <w:rPr>
                <w:rFonts w:ascii="Arial" w:hAnsi="Arial" w:cs="Arial"/>
                <w:sz w:val="22"/>
              </w:rPr>
              <w:t>на</w:t>
            </w:r>
            <w:r w:rsidRPr="00EF5294">
              <w:rPr>
                <w:rFonts w:ascii="Arial LatArm" w:hAnsi="Arial LatArm" w:cs="Calibri"/>
                <w:sz w:val="22"/>
              </w:rPr>
              <w:t xml:space="preserve"> </w:t>
            </w:r>
            <w:r w:rsidRPr="00EF5294">
              <w:rPr>
                <w:rFonts w:ascii="Arial" w:hAnsi="Arial" w:cs="Arial"/>
                <w:sz w:val="22"/>
              </w:rPr>
              <w:t>следующих</w:t>
            </w:r>
            <w:r w:rsidRPr="00EF5294">
              <w:rPr>
                <w:rFonts w:ascii="Arial LatArm" w:hAnsi="Arial LatArm" w:cs="Calibri"/>
                <w:sz w:val="22"/>
              </w:rPr>
              <w:t xml:space="preserve"> </w:t>
            </w:r>
            <w:r w:rsidRPr="00EF5294">
              <w:rPr>
                <w:rFonts w:ascii="Arial" w:hAnsi="Arial" w:cs="Arial"/>
                <w:sz w:val="22"/>
              </w:rPr>
              <w:t>этапах</w:t>
            </w:r>
            <w:r w:rsidRPr="00EF5294">
              <w:rPr>
                <w:rFonts w:ascii="Arial LatArm" w:hAnsi="Arial LatArm" w:cs="Calibri"/>
                <w:sz w:val="22"/>
              </w:rPr>
              <w:t xml:space="preserve">, </w:t>
            </w:r>
            <w:r w:rsidRPr="00EF5294">
              <w:rPr>
                <w:rFonts w:ascii="Arial" w:hAnsi="Arial" w:cs="Arial"/>
                <w:sz w:val="22"/>
              </w:rPr>
              <w:t>заявка</w:t>
            </w:r>
            <w:r w:rsidRPr="00EF5294">
              <w:rPr>
                <w:rFonts w:ascii="Arial LatArm" w:hAnsi="Arial LatArm" w:cs="Calibri"/>
                <w:sz w:val="22"/>
              </w:rPr>
              <w:t xml:space="preserve"> </w:t>
            </w:r>
            <w:r w:rsidRPr="00EF5294">
              <w:rPr>
                <w:rFonts w:ascii="Arial" w:hAnsi="Arial" w:cs="Arial"/>
                <w:sz w:val="22"/>
              </w:rPr>
              <w:t>будет</w:t>
            </w:r>
            <w:r w:rsidRPr="00EF5294">
              <w:rPr>
                <w:rFonts w:ascii="Arial LatArm" w:hAnsi="Arial LatArm" w:cs="Calibri"/>
                <w:sz w:val="22"/>
              </w:rPr>
              <w:t xml:space="preserve"> </w:t>
            </w:r>
            <w:r w:rsidRPr="00EF5294">
              <w:rPr>
                <w:rFonts w:ascii="Arial" w:hAnsi="Arial" w:cs="Arial"/>
                <w:sz w:val="22"/>
              </w:rPr>
              <w:t>подана</w:t>
            </w:r>
            <w:r w:rsidRPr="00EF5294">
              <w:rPr>
                <w:rFonts w:ascii="Arial LatArm" w:hAnsi="Arial LatArm" w:cs="Calibri"/>
                <w:sz w:val="22"/>
              </w:rPr>
              <w:t xml:space="preserve"> </w:t>
            </w:r>
            <w:r w:rsidRPr="00EF5294">
              <w:rPr>
                <w:rFonts w:ascii="Arial" w:hAnsi="Arial" w:cs="Arial"/>
                <w:sz w:val="22"/>
              </w:rPr>
              <w:t>Заказчиком</w:t>
            </w:r>
            <w:r w:rsidRPr="00EF5294">
              <w:rPr>
                <w:rFonts w:ascii="Arial LatArm" w:hAnsi="Arial LatArm" w:cs="Calibri"/>
                <w:sz w:val="22"/>
              </w:rPr>
              <w:t xml:space="preserve"> </w:t>
            </w:r>
            <w:r w:rsidRPr="00EF5294">
              <w:rPr>
                <w:rFonts w:ascii="Arial" w:hAnsi="Arial" w:cs="Arial"/>
                <w:sz w:val="22"/>
              </w:rPr>
              <w:t>как</w:t>
            </w:r>
            <w:r w:rsidRPr="00EF5294">
              <w:rPr>
                <w:rFonts w:ascii="Arial LatArm" w:hAnsi="Arial LatArm" w:cs="Calibri"/>
                <w:sz w:val="22"/>
              </w:rPr>
              <w:t xml:space="preserve"> </w:t>
            </w:r>
            <w:r w:rsidRPr="00EF5294">
              <w:rPr>
                <w:rFonts w:ascii="Arial" w:hAnsi="Arial" w:cs="Arial"/>
                <w:sz w:val="22"/>
              </w:rPr>
              <w:t>минимум</w:t>
            </w:r>
            <w:r w:rsidRPr="00EF5294">
              <w:rPr>
                <w:rFonts w:ascii="Arial LatArm" w:hAnsi="Arial LatArm" w:cs="Calibri"/>
                <w:sz w:val="22"/>
              </w:rPr>
              <w:t xml:space="preserve"> </w:t>
            </w:r>
            <w:r w:rsidRPr="00EF5294">
              <w:rPr>
                <w:rFonts w:ascii="Arial" w:hAnsi="Arial" w:cs="Arial"/>
                <w:sz w:val="22"/>
              </w:rPr>
              <w:t>за</w:t>
            </w:r>
            <w:r w:rsidRPr="00EF5294">
              <w:rPr>
                <w:rFonts w:ascii="Arial LatArm" w:hAnsi="Arial LatArm" w:cs="Calibri"/>
                <w:sz w:val="22"/>
              </w:rPr>
              <w:t xml:space="preserve"> 1 </w:t>
            </w:r>
            <w:r w:rsidRPr="00EF5294">
              <w:rPr>
                <w:rFonts w:ascii="Arial" w:hAnsi="Arial" w:cs="Arial"/>
                <w:sz w:val="22"/>
              </w:rPr>
              <w:t>дня</w:t>
            </w:r>
            <w:r w:rsidRPr="00EF5294">
              <w:rPr>
                <w:rFonts w:ascii="Arial LatArm" w:hAnsi="Arial LatArm" w:cs="Calibri"/>
                <w:sz w:val="22"/>
              </w:rPr>
              <w:t>.</w:t>
            </w:r>
          </w:p>
        </w:tc>
        <w:tc>
          <w:tcPr>
            <w:tcW w:w="1276" w:type="dxa"/>
            <w:vAlign w:val="center"/>
          </w:tcPr>
          <w:p w:rsidR="00905947" w:rsidRPr="005446B1" w:rsidRDefault="00905947" w:rsidP="00975F2D">
            <w:pPr>
              <w:jc w:val="center"/>
              <w:rPr>
                <w:rFonts w:ascii="Arial LatArm" w:hAnsi="Arial LatArm" w:cs="Calibri"/>
                <w:sz w:val="22"/>
              </w:rPr>
            </w:pPr>
            <w:r w:rsidRPr="00EF5294">
              <w:rPr>
                <w:rFonts w:ascii="Calibri" w:hAnsi="Calibri" w:cs="Calibri"/>
                <w:sz w:val="22"/>
              </w:rPr>
              <w:t>штука</w:t>
            </w:r>
          </w:p>
        </w:tc>
        <w:tc>
          <w:tcPr>
            <w:tcW w:w="1275" w:type="dxa"/>
            <w:vAlign w:val="center"/>
          </w:tcPr>
          <w:p w:rsidR="00905947" w:rsidRPr="007D79C8" w:rsidRDefault="00905947" w:rsidP="00975F2D">
            <w:pPr>
              <w:jc w:val="center"/>
              <w:rPr>
                <w:rFonts w:ascii="Arial LatArm" w:hAnsi="Arial LatArm" w:cs="Calibri"/>
                <w:sz w:val="22"/>
                <w:szCs w:val="22"/>
              </w:rPr>
            </w:pPr>
          </w:p>
        </w:tc>
        <w:tc>
          <w:tcPr>
            <w:tcW w:w="1843" w:type="dxa"/>
            <w:vAlign w:val="center"/>
          </w:tcPr>
          <w:p w:rsidR="00905947" w:rsidRDefault="00905947" w:rsidP="00975F2D">
            <w:pPr>
              <w:jc w:val="center"/>
              <w:rPr>
                <w:rFonts w:ascii="Arial LatArm" w:hAnsi="Arial LatArm" w:cs="Arial"/>
              </w:rPr>
            </w:pPr>
          </w:p>
        </w:tc>
        <w:tc>
          <w:tcPr>
            <w:tcW w:w="1463" w:type="dxa"/>
            <w:vAlign w:val="center"/>
          </w:tcPr>
          <w:p w:rsidR="00905947" w:rsidRPr="009E3D94" w:rsidRDefault="00905947" w:rsidP="00975F2D">
            <w:pPr>
              <w:jc w:val="center"/>
              <w:rPr>
                <w:rFonts w:ascii="Arial LatArm" w:hAnsi="Arial LatArm" w:cs="Arial"/>
                <w:sz w:val="22"/>
                <w:szCs w:val="22"/>
                <w:lang w:val="en-US"/>
              </w:rPr>
            </w:pPr>
            <w:r>
              <w:rPr>
                <w:rFonts w:ascii="Arial LatArm" w:hAnsi="Arial LatArm" w:cs="Arial"/>
                <w:sz w:val="22"/>
                <w:szCs w:val="22"/>
                <w:lang w:val="en-US"/>
              </w:rPr>
              <w:t>1000</w:t>
            </w:r>
          </w:p>
        </w:tc>
      </w:tr>
      <w:tr w:rsidR="00905947" w:rsidRPr="008C22FB" w:rsidTr="00975F2D">
        <w:trPr>
          <w:trHeight w:val="263"/>
        </w:trPr>
        <w:tc>
          <w:tcPr>
            <w:tcW w:w="4271" w:type="dxa"/>
            <w:gridSpan w:val="3"/>
          </w:tcPr>
          <w:p w:rsidR="00905947" w:rsidRPr="00087BEA" w:rsidRDefault="00905947" w:rsidP="00975F2D">
            <w:pPr>
              <w:widowControl w:val="0"/>
              <w:spacing w:after="120"/>
              <w:rPr>
                <w:rFonts w:ascii="GHEA Grapalat" w:hAnsi="GHEA Grapalat"/>
                <w:b/>
                <w:szCs w:val="20"/>
              </w:rPr>
            </w:pPr>
          </w:p>
        </w:tc>
        <w:tc>
          <w:tcPr>
            <w:tcW w:w="8311" w:type="dxa"/>
            <w:gridSpan w:val="4"/>
          </w:tcPr>
          <w:p w:rsidR="00905947" w:rsidRPr="00087BEA" w:rsidRDefault="00905947" w:rsidP="00975F2D">
            <w:pPr>
              <w:widowControl w:val="0"/>
              <w:spacing w:after="120"/>
              <w:rPr>
                <w:rFonts w:ascii="GHEA Grapalat" w:hAnsi="GHEA Grapalat"/>
                <w:b/>
                <w:sz w:val="16"/>
                <w:szCs w:val="20"/>
              </w:rPr>
            </w:pPr>
            <w:r w:rsidRPr="00087BEA">
              <w:rPr>
                <w:rFonts w:ascii="GHEA Grapalat" w:hAnsi="GHEA Grapalat"/>
                <w:b/>
                <w:szCs w:val="20"/>
              </w:rPr>
              <w:t>Всего</w:t>
            </w:r>
          </w:p>
        </w:tc>
        <w:tc>
          <w:tcPr>
            <w:tcW w:w="1843" w:type="dxa"/>
          </w:tcPr>
          <w:p w:rsidR="00905947" w:rsidRDefault="00905947" w:rsidP="00975F2D">
            <w:pPr>
              <w:jc w:val="both"/>
              <w:rPr>
                <w:rFonts w:ascii="GHEA Grapalat" w:hAnsi="GHEA Grapalat"/>
                <w:sz w:val="22"/>
                <w:szCs w:val="16"/>
                <w:lang w:val="en-US"/>
              </w:rPr>
            </w:pPr>
          </w:p>
        </w:tc>
        <w:tc>
          <w:tcPr>
            <w:tcW w:w="1463" w:type="dxa"/>
          </w:tcPr>
          <w:p w:rsidR="00905947" w:rsidRDefault="00905947" w:rsidP="00975F2D">
            <w:pPr>
              <w:jc w:val="center"/>
              <w:rPr>
                <w:rFonts w:ascii="Arial LatArm" w:hAnsi="Arial LatArm" w:cs="Arial"/>
              </w:rPr>
            </w:pPr>
          </w:p>
        </w:tc>
      </w:tr>
      <w:tr w:rsidR="00905947" w:rsidRPr="008C22FB" w:rsidTr="00975F2D">
        <w:trPr>
          <w:trHeight w:val="1290"/>
        </w:trPr>
        <w:tc>
          <w:tcPr>
            <w:tcW w:w="3227" w:type="dxa"/>
            <w:gridSpan w:val="2"/>
            <w:vMerge w:val="restart"/>
            <w:vAlign w:val="center"/>
          </w:tcPr>
          <w:p w:rsidR="00905947" w:rsidRPr="00DD1BAD" w:rsidRDefault="00905947" w:rsidP="00975F2D">
            <w:pPr>
              <w:jc w:val="center"/>
              <w:rPr>
                <w:rFonts w:ascii="Arial Unicode" w:hAnsi="Arial Unicode" w:cs="Arial"/>
                <w:sz w:val="22"/>
                <w:szCs w:val="22"/>
                <w:lang w:val="en-US"/>
              </w:rPr>
            </w:pPr>
            <w:r w:rsidRPr="001A6BDF">
              <w:rPr>
                <w:rFonts w:ascii="GHEA Grapalat" w:hAnsi="GHEA Grapalat"/>
                <w:szCs w:val="20"/>
              </w:rPr>
              <w:lastRenderedPageBreak/>
              <w:t xml:space="preserve">Общие условия </w:t>
            </w:r>
            <w:r w:rsidRPr="00DD1BAD">
              <w:rPr>
                <w:rFonts w:ascii="GHEA Grapalat" w:hAnsi="GHEA Grapalat"/>
                <w:szCs w:val="20"/>
              </w:rPr>
              <w:t>предоставления услуг</w:t>
            </w:r>
          </w:p>
        </w:tc>
        <w:tc>
          <w:tcPr>
            <w:tcW w:w="12661" w:type="dxa"/>
            <w:gridSpan w:val="7"/>
          </w:tcPr>
          <w:p w:rsidR="00905947" w:rsidRPr="007D79C8" w:rsidRDefault="00905947" w:rsidP="00975F2D">
            <w:pPr>
              <w:jc w:val="center"/>
              <w:rPr>
                <w:rFonts w:ascii="Arial" w:hAnsi="Arial" w:cs="Arial"/>
              </w:rPr>
            </w:pPr>
          </w:p>
          <w:p w:rsidR="00905947" w:rsidRDefault="00905947" w:rsidP="00975F2D">
            <w:pPr>
              <w:jc w:val="center"/>
              <w:rPr>
                <w:rFonts w:ascii="Arial LatArm" w:hAnsi="Arial LatArm" w:cs="Arial"/>
              </w:rPr>
            </w:pPr>
            <w:r w:rsidRPr="00755F62">
              <w:rPr>
                <w:rFonts w:ascii="Arial" w:hAnsi="Arial" w:cs="Arial"/>
              </w:rPr>
              <w:t>Заказчик  заявку на предоставление услуг Исполнителью дает в письменной ф</w:t>
            </w:r>
            <w:r>
              <w:rPr>
                <w:rFonts w:ascii="Arial" w:hAnsi="Arial" w:cs="Arial"/>
              </w:rPr>
              <w:t>орме, путем отправки заявки н</w:t>
            </w:r>
            <w:r w:rsidRPr="00755F62">
              <w:rPr>
                <w:rFonts w:ascii="Arial" w:hAnsi="Arial" w:cs="Arial"/>
              </w:rPr>
              <w:t>а адрес электронной почты, указанный в Договоре Исполнителем. В пзаявкe будет указано место предоставления услуги и время.</w:t>
            </w:r>
          </w:p>
        </w:tc>
      </w:tr>
      <w:tr w:rsidR="00905947" w:rsidRPr="008C22FB" w:rsidTr="00975F2D">
        <w:trPr>
          <w:trHeight w:val="818"/>
        </w:trPr>
        <w:tc>
          <w:tcPr>
            <w:tcW w:w="3227" w:type="dxa"/>
            <w:gridSpan w:val="2"/>
            <w:vMerge/>
            <w:vAlign w:val="center"/>
          </w:tcPr>
          <w:p w:rsidR="00905947" w:rsidRPr="001A6BDF" w:rsidRDefault="00905947" w:rsidP="00975F2D">
            <w:pPr>
              <w:jc w:val="center"/>
              <w:rPr>
                <w:rFonts w:ascii="GHEA Grapalat" w:hAnsi="GHEA Grapalat"/>
                <w:szCs w:val="20"/>
              </w:rPr>
            </w:pPr>
          </w:p>
        </w:tc>
        <w:tc>
          <w:tcPr>
            <w:tcW w:w="12661" w:type="dxa"/>
            <w:gridSpan w:val="7"/>
          </w:tcPr>
          <w:p w:rsidR="00905947" w:rsidRPr="007D79C8" w:rsidRDefault="00905947" w:rsidP="00975F2D">
            <w:pPr>
              <w:jc w:val="center"/>
              <w:rPr>
                <w:rFonts w:ascii="Arial" w:hAnsi="Arial" w:cs="Arial"/>
              </w:rPr>
            </w:pPr>
            <w:r w:rsidRPr="00755F62">
              <w:rPr>
                <w:rFonts w:ascii="Arial" w:hAnsi="Arial" w:cs="Arial"/>
              </w:rPr>
              <w:t xml:space="preserve">  Заказчик может услуги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w:t>
            </w:r>
            <w:r w:rsidRPr="00FC2CAE">
              <w:rPr>
                <w:rFonts w:ascii="Arial" w:hAnsi="Arial" w:cs="Arial"/>
              </w:rPr>
              <w:t>.</w:t>
            </w:r>
            <w:r w:rsidRPr="00755F62">
              <w:rPr>
                <w:rFonts w:ascii="Arial" w:hAnsi="Arial" w:cs="Arial"/>
              </w:rPr>
              <w:t xml:space="preserve">       </w:t>
            </w:r>
          </w:p>
        </w:tc>
      </w:tr>
      <w:tr w:rsidR="00905947" w:rsidRPr="008C22FB" w:rsidTr="00975F2D">
        <w:trPr>
          <w:trHeight w:val="263"/>
        </w:trPr>
        <w:tc>
          <w:tcPr>
            <w:tcW w:w="3227" w:type="dxa"/>
            <w:gridSpan w:val="2"/>
            <w:vMerge/>
            <w:vAlign w:val="center"/>
          </w:tcPr>
          <w:p w:rsidR="00905947" w:rsidRDefault="00905947" w:rsidP="00975F2D">
            <w:pPr>
              <w:jc w:val="center"/>
              <w:rPr>
                <w:rFonts w:ascii="Arial Unicode" w:hAnsi="Arial Unicode" w:cs="Arial"/>
                <w:sz w:val="22"/>
                <w:szCs w:val="22"/>
              </w:rPr>
            </w:pPr>
          </w:p>
        </w:tc>
        <w:tc>
          <w:tcPr>
            <w:tcW w:w="12661" w:type="dxa"/>
            <w:gridSpan w:val="7"/>
          </w:tcPr>
          <w:p w:rsidR="00905947" w:rsidRPr="007D79C8" w:rsidRDefault="00905947" w:rsidP="00975F2D">
            <w:pPr>
              <w:rPr>
                <w:rFonts w:ascii="Arial" w:hAnsi="Arial" w:cs="Arial"/>
              </w:rPr>
            </w:pPr>
          </w:p>
          <w:p w:rsidR="00905947" w:rsidRPr="00B103AD" w:rsidRDefault="00905947" w:rsidP="00975F2D">
            <w:pPr>
              <w:rPr>
                <w:rFonts w:ascii="Arial" w:hAnsi="Arial" w:cs="Arial"/>
              </w:rPr>
            </w:pPr>
            <w:r w:rsidRPr="00F005E5">
              <w:rPr>
                <w:rFonts w:ascii="Arial" w:hAnsi="Arial" w:cs="Arial"/>
              </w:rPr>
              <w:t>Сроки предоставления услуг</w:t>
            </w:r>
            <w:r w:rsidRPr="007D79C8">
              <w:rPr>
                <w:rFonts w:ascii="Arial" w:hAnsi="Arial" w:cs="Arial"/>
              </w:rPr>
              <w:t xml:space="preserve"> Со дня вступления в силу Договора до  3</w:t>
            </w:r>
            <w:r>
              <w:rPr>
                <w:rFonts w:ascii="Arial" w:hAnsi="Arial" w:cs="Arial"/>
              </w:rPr>
              <w:t>0.12.202</w:t>
            </w:r>
            <w:r w:rsidRPr="00A87291">
              <w:rPr>
                <w:rFonts w:ascii="Arial" w:hAnsi="Arial" w:cs="Arial"/>
              </w:rPr>
              <w:t>6</w:t>
            </w:r>
            <w:r w:rsidRPr="007D79C8">
              <w:rPr>
                <w:rFonts w:ascii="Arial" w:hAnsi="Arial" w:cs="Arial"/>
              </w:rPr>
              <w:t xml:space="preserve">г. или.  </w:t>
            </w:r>
            <w:r w:rsidRPr="00B103AD">
              <w:rPr>
                <w:rFonts w:ascii="Arial" w:hAnsi="Arial" w:cs="Arial"/>
              </w:rPr>
              <w:t>31.01.202</w:t>
            </w:r>
            <w:r>
              <w:rPr>
                <w:rFonts w:ascii="Arial" w:hAnsi="Arial" w:cs="Arial"/>
                <w:lang w:val="en-US"/>
              </w:rPr>
              <w:t>7</w:t>
            </w:r>
            <w:r w:rsidRPr="00B103AD">
              <w:rPr>
                <w:rFonts w:ascii="Arial" w:hAnsi="Arial" w:cs="Arial"/>
              </w:rPr>
              <w:t>г.</w:t>
            </w:r>
          </w:p>
          <w:p w:rsidR="00905947" w:rsidRPr="00B103AD" w:rsidRDefault="00905947" w:rsidP="00975F2D">
            <w:pPr>
              <w:rPr>
                <w:rFonts w:ascii="Arial" w:hAnsi="Arial" w:cs="Arial"/>
              </w:rPr>
            </w:pPr>
          </w:p>
        </w:tc>
      </w:tr>
    </w:tbl>
    <w:p w:rsidR="00905947" w:rsidRPr="00E40AC8" w:rsidRDefault="00905947" w:rsidP="0090594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905947" w:rsidRPr="00B02E29" w:rsidRDefault="00905947" w:rsidP="00905947">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905947" w:rsidRPr="00A26859" w:rsidTr="00975F2D">
        <w:trPr>
          <w:jc w:val="center"/>
        </w:trPr>
        <w:tc>
          <w:tcPr>
            <w:tcW w:w="4536" w:type="dxa"/>
          </w:tcPr>
          <w:p w:rsidR="00905947" w:rsidRPr="00A26859" w:rsidRDefault="00905947" w:rsidP="00975F2D">
            <w:pPr>
              <w:widowControl w:val="0"/>
              <w:spacing w:after="120"/>
              <w:jc w:val="center"/>
              <w:rPr>
                <w:rFonts w:ascii="GHEA Grapalat" w:hAnsi="GHEA Grapalat" w:cs="Sylfaen"/>
                <w:b/>
                <w:bCs/>
              </w:rPr>
            </w:pPr>
            <w:r w:rsidRPr="00A26859">
              <w:rPr>
                <w:rFonts w:ascii="GHEA Grapalat" w:hAnsi="GHEA Grapalat"/>
                <w:b/>
              </w:rPr>
              <w:t>ЗАКАЗЧИК</w:t>
            </w:r>
          </w:p>
          <w:p w:rsidR="00905947" w:rsidRPr="00A26859" w:rsidRDefault="00905947" w:rsidP="00975F2D">
            <w:pPr>
              <w:widowControl w:val="0"/>
              <w:spacing w:after="120"/>
              <w:jc w:val="center"/>
              <w:rPr>
                <w:rFonts w:ascii="GHEA Grapalat" w:hAnsi="GHEA Grapalat"/>
                <w:lang w:val="en-US"/>
              </w:rPr>
            </w:pPr>
            <w:r>
              <w:rPr>
                <w:rFonts w:ascii="GHEA Grapalat" w:hAnsi="GHEA Grapalat"/>
                <w:lang w:val="en-US"/>
              </w:rPr>
              <w:t>_________________________</w:t>
            </w:r>
          </w:p>
          <w:p w:rsidR="00905947" w:rsidRPr="00A26859" w:rsidRDefault="00905947" w:rsidP="00975F2D">
            <w:pPr>
              <w:widowControl w:val="0"/>
              <w:spacing w:after="120"/>
              <w:jc w:val="center"/>
              <w:rPr>
                <w:rFonts w:ascii="GHEA Grapalat" w:hAnsi="GHEA Grapalat"/>
              </w:rPr>
            </w:pPr>
            <w:r w:rsidRPr="00A26859">
              <w:rPr>
                <w:rFonts w:ascii="GHEA Grapalat" w:hAnsi="GHEA Grapalat"/>
              </w:rPr>
              <w:t>/подпись/</w:t>
            </w:r>
          </w:p>
          <w:p w:rsidR="00905947" w:rsidRPr="00A26859" w:rsidRDefault="00905947" w:rsidP="00975F2D">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905947" w:rsidRPr="00A26859" w:rsidRDefault="00905947" w:rsidP="00975F2D">
            <w:pPr>
              <w:widowControl w:val="0"/>
              <w:spacing w:after="120"/>
              <w:jc w:val="center"/>
              <w:rPr>
                <w:rFonts w:ascii="GHEA Grapalat" w:hAnsi="GHEA Grapalat"/>
              </w:rPr>
            </w:pPr>
          </w:p>
        </w:tc>
        <w:tc>
          <w:tcPr>
            <w:tcW w:w="4343" w:type="dxa"/>
          </w:tcPr>
          <w:p w:rsidR="00905947" w:rsidRPr="00A26859" w:rsidRDefault="00905947" w:rsidP="00975F2D">
            <w:pPr>
              <w:widowControl w:val="0"/>
              <w:spacing w:after="120"/>
              <w:jc w:val="center"/>
              <w:rPr>
                <w:rFonts w:ascii="GHEA Grapalat" w:hAnsi="GHEA Grapalat" w:cs="Sylfaen"/>
                <w:b/>
                <w:bCs/>
              </w:rPr>
            </w:pPr>
            <w:r w:rsidRPr="00A26859">
              <w:rPr>
                <w:rFonts w:ascii="GHEA Grapalat" w:hAnsi="GHEA Grapalat"/>
                <w:b/>
              </w:rPr>
              <w:t>ИСПОЛНИТЕЛЬ</w:t>
            </w:r>
          </w:p>
          <w:p w:rsidR="00905947" w:rsidRPr="00A26859" w:rsidRDefault="00905947" w:rsidP="00975F2D">
            <w:pPr>
              <w:widowControl w:val="0"/>
              <w:spacing w:after="120"/>
              <w:jc w:val="center"/>
              <w:rPr>
                <w:rFonts w:ascii="GHEA Grapalat" w:hAnsi="GHEA Grapalat"/>
                <w:lang w:val="en-US"/>
              </w:rPr>
            </w:pPr>
            <w:r>
              <w:rPr>
                <w:rFonts w:ascii="GHEA Grapalat" w:hAnsi="GHEA Grapalat"/>
                <w:lang w:val="en-US"/>
              </w:rPr>
              <w:t>________________________</w:t>
            </w:r>
          </w:p>
          <w:p w:rsidR="00905947" w:rsidRPr="00A26859" w:rsidRDefault="00905947" w:rsidP="00975F2D">
            <w:pPr>
              <w:widowControl w:val="0"/>
              <w:spacing w:after="120"/>
              <w:jc w:val="center"/>
              <w:rPr>
                <w:rFonts w:ascii="GHEA Grapalat" w:hAnsi="GHEA Grapalat"/>
              </w:rPr>
            </w:pPr>
            <w:r w:rsidRPr="00A26859">
              <w:rPr>
                <w:rFonts w:ascii="GHEA Grapalat" w:hAnsi="GHEA Grapalat"/>
              </w:rPr>
              <w:t>/подпись/</w:t>
            </w:r>
          </w:p>
          <w:p w:rsidR="00905947" w:rsidRPr="00A26859" w:rsidRDefault="00905947" w:rsidP="00975F2D">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Pr="00AD29CE" w:rsidRDefault="00905947" w:rsidP="00905947">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905947" w:rsidRPr="00B02E29" w:rsidRDefault="00905947" w:rsidP="00905947">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8B0B66">
        <w:rPr>
          <w:rFonts w:ascii="GHEA Grapalat" w:hAnsi="GHEA Grapalat"/>
          <w:b/>
        </w:rPr>
        <w:t>26/7</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t xml:space="preserve">202 </w:t>
      </w:r>
      <w:r w:rsidRPr="00B96DAF">
        <w:rPr>
          <w:rFonts w:ascii="GHEA Grapalat" w:hAnsi="GHEA Grapalat"/>
          <w:i/>
        </w:rPr>
        <w:t xml:space="preserve"> </w:t>
      </w:r>
      <w:r w:rsidRPr="00B02E29">
        <w:rPr>
          <w:rFonts w:ascii="GHEA Grapalat" w:hAnsi="GHEA Grapalat"/>
          <w:i/>
        </w:rPr>
        <w:t>г.</w:t>
      </w:r>
    </w:p>
    <w:p w:rsidR="00905947" w:rsidRPr="00CA2754" w:rsidRDefault="00905947" w:rsidP="00905947">
      <w:pPr>
        <w:widowControl w:val="0"/>
        <w:spacing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5"/>
        <w:t>*</w:t>
      </w:r>
    </w:p>
    <w:p w:rsidR="00905947" w:rsidRPr="00AD29CE" w:rsidRDefault="00905947" w:rsidP="00905947">
      <w:pPr>
        <w:widowControl w:val="0"/>
        <w:spacing w:after="160" w:line="360" w:lineRule="auto"/>
        <w:jc w:val="right"/>
        <w:rPr>
          <w:rFonts w:ascii="GHEA Grapalat" w:hAnsi="GHEA Grapalat"/>
        </w:rPr>
      </w:pPr>
      <w:r w:rsidRPr="00AD29CE">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905947" w:rsidRPr="00F412AC" w:rsidTr="00975F2D">
        <w:trPr>
          <w:trHeight w:val="374"/>
          <w:jc w:val="center"/>
        </w:trPr>
        <w:tc>
          <w:tcPr>
            <w:tcW w:w="14328" w:type="dxa"/>
            <w:gridSpan w:val="5"/>
          </w:tcPr>
          <w:p w:rsidR="00905947" w:rsidRPr="00F412AC" w:rsidRDefault="00905947" w:rsidP="00975F2D">
            <w:pPr>
              <w:widowControl w:val="0"/>
              <w:spacing w:after="120"/>
              <w:jc w:val="center"/>
              <w:rPr>
                <w:rFonts w:ascii="GHEA Grapalat" w:hAnsi="GHEA Grapalat"/>
                <w:sz w:val="16"/>
              </w:rPr>
            </w:pPr>
            <w:r w:rsidRPr="00F412AC">
              <w:rPr>
                <w:rFonts w:ascii="GHEA Grapalat" w:hAnsi="GHEA Grapalat"/>
                <w:sz w:val="16"/>
              </w:rPr>
              <w:t>Услуги</w:t>
            </w:r>
          </w:p>
        </w:tc>
      </w:tr>
      <w:tr w:rsidR="00905947" w:rsidRPr="00F412AC" w:rsidTr="00975F2D">
        <w:trPr>
          <w:trHeight w:val="1324"/>
          <w:jc w:val="center"/>
        </w:trPr>
        <w:tc>
          <w:tcPr>
            <w:tcW w:w="1239" w:type="dxa"/>
            <w:vAlign w:val="center"/>
          </w:tcPr>
          <w:p w:rsidR="00905947" w:rsidRPr="00966387" w:rsidRDefault="00905947" w:rsidP="00975F2D">
            <w:pPr>
              <w:widowControl w:val="0"/>
              <w:spacing w:after="120"/>
              <w:jc w:val="center"/>
              <w:rPr>
                <w:rFonts w:ascii="GHEA Grapalat" w:hAnsi="GHEA Grapalat"/>
                <w:sz w:val="18"/>
              </w:rPr>
            </w:pPr>
            <w:r w:rsidRPr="00966387">
              <w:rPr>
                <w:rFonts w:ascii="GHEA Grapalat" w:hAnsi="GHEA Grapalat"/>
                <w:sz w:val="18"/>
              </w:rPr>
              <w:t>номер предусмотренного приглашением лота</w:t>
            </w:r>
          </w:p>
        </w:tc>
        <w:tc>
          <w:tcPr>
            <w:tcW w:w="2300" w:type="dxa"/>
            <w:vAlign w:val="center"/>
          </w:tcPr>
          <w:p w:rsidR="00905947" w:rsidRPr="00966387" w:rsidRDefault="00905947" w:rsidP="00975F2D">
            <w:pPr>
              <w:widowControl w:val="0"/>
              <w:spacing w:after="120"/>
              <w:jc w:val="center"/>
              <w:rPr>
                <w:rFonts w:ascii="GHEA Grapalat" w:hAnsi="GHEA Grapalat"/>
                <w:sz w:val="18"/>
              </w:rPr>
            </w:pPr>
            <w:r w:rsidRPr="00966387">
              <w:rPr>
                <w:rFonts w:ascii="GHEA Grapalat" w:hAnsi="GHEA Grapalat"/>
                <w:sz w:val="18"/>
              </w:rPr>
              <w:t>промежуточный код, предусмотренный планом закупок по классификации ЕЗК (CPV)</w:t>
            </w:r>
          </w:p>
        </w:tc>
        <w:tc>
          <w:tcPr>
            <w:tcW w:w="3544" w:type="dxa"/>
            <w:vAlign w:val="center"/>
          </w:tcPr>
          <w:p w:rsidR="00905947" w:rsidRPr="00966387" w:rsidRDefault="00905947" w:rsidP="00975F2D">
            <w:pPr>
              <w:widowControl w:val="0"/>
              <w:spacing w:after="120"/>
              <w:jc w:val="center"/>
              <w:rPr>
                <w:rFonts w:ascii="GHEA Grapalat" w:hAnsi="GHEA Grapalat"/>
                <w:sz w:val="18"/>
              </w:rPr>
            </w:pPr>
            <w:r w:rsidRPr="00966387">
              <w:rPr>
                <w:rFonts w:ascii="GHEA Grapalat" w:hAnsi="GHEA Grapalat"/>
                <w:sz w:val="18"/>
              </w:rPr>
              <w:t>наименование</w:t>
            </w:r>
          </w:p>
        </w:tc>
        <w:tc>
          <w:tcPr>
            <w:tcW w:w="7245" w:type="dxa"/>
            <w:gridSpan w:val="2"/>
            <w:vAlign w:val="center"/>
          </w:tcPr>
          <w:p w:rsidR="00905947" w:rsidRPr="00966387" w:rsidRDefault="00905947" w:rsidP="00905947">
            <w:pPr>
              <w:widowControl w:val="0"/>
              <w:spacing w:after="120"/>
              <w:jc w:val="both"/>
              <w:rPr>
                <w:rFonts w:ascii="GHEA Grapalat" w:hAnsi="GHEA Grapalat"/>
                <w:sz w:val="18"/>
              </w:rPr>
            </w:pPr>
            <w:r w:rsidRPr="00966387">
              <w:rPr>
                <w:rFonts w:ascii="GHEA Grapalat" w:hAnsi="GHEA Grapalat"/>
                <w:sz w:val="20"/>
              </w:rPr>
              <w:t>Оплату услуги предусматривается произвести в 202</w:t>
            </w:r>
            <w:r w:rsidRPr="00A87291">
              <w:rPr>
                <w:rFonts w:ascii="GHEA Grapalat" w:hAnsi="GHEA Grapalat"/>
                <w:sz w:val="20"/>
              </w:rPr>
              <w:t>6</w:t>
            </w:r>
            <w:r w:rsidRPr="00966387">
              <w:rPr>
                <w:rFonts w:ascii="GHEA Grapalat" w:hAnsi="GHEA Grapalat"/>
                <w:sz w:val="20"/>
              </w:rPr>
              <w:t xml:space="preserve">г., </w:t>
            </w:r>
          </w:p>
        </w:tc>
      </w:tr>
      <w:tr w:rsidR="00905947" w:rsidRPr="00F412AC" w:rsidTr="00975F2D">
        <w:trPr>
          <w:trHeight w:val="374"/>
          <w:jc w:val="center"/>
        </w:trPr>
        <w:tc>
          <w:tcPr>
            <w:tcW w:w="1239" w:type="dxa"/>
            <w:vAlign w:val="center"/>
          </w:tcPr>
          <w:p w:rsidR="00905947" w:rsidRDefault="00905947" w:rsidP="00975F2D">
            <w:pPr>
              <w:jc w:val="center"/>
              <w:rPr>
                <w:rFonts w:ascii="Arial Unicode" w:hAnsi="Arial Unicode" w:cs="Arial"/>
                <w:sz w:val="22"/>
                <w:szCs w:val="22"/>
              </w:rPr>
            </w:pPr>
            <w:r>
              <w:rPr>
                <w:rFonts w:ascii="Arial Unicode" w:hAnsi="Arial Unicode" w:cs="Arial"/>
                <w:sz w:val="22"/>
                <w:szCs w:val="22"/>
              </w:rPr>
              <w:t>1</w:t>
            </w:r>
          </w:p>
        </w:tc>
        <w:tc>
          <w:tcPr>
            <w:tcW w:w="2300" w:type="dxa"/>
            <w:vAlign w:val="center"/>
          </w:tcPr>
          <w:p w:rsidR="00905947" w:rsidRPr="00700792" w:rsidRDefault="00905947" w:rsidP="00975F2D">
            <w:pPr>
              <w:jc w:val="center"/>
              <w:rPr>
                <w:rFonts w:ascii="Arial LatArm" w:hAnsi="Arial LatArm" w:cs="Arial"/>
              </w:rPr>
            </w:pPr>
            <w:r w:rsidRPr="00EF5294">
              <w:rPr>
                <w:rFonts w:ascii="Arial LatArm" w:hAnsi="Arial LatArm" w:cs="Arial"/>
              </w:rPr>
              <w:t>76341100</w:t>
            </w:r>
          </w:p>
        </w:tc>
        <w:tc>
          <w:tcPr>
            <w:tcW w:w="3544" w:type="dxa"/>
            <w:vAlign w:val="center"/>
          </w:tcPr>
          <w:p w:rsidR="00905947" w:rsidRDefault="00905947" w:rsidP="00975F2D">
            <w:pPr>
              <w:jc w:val="center"/>
              <w:rPr>
                <w:rFonts w:ascii="Arial LatArm" w:hAnsi="Arial LatArm" w:cs="Calibri"/>
              </w:rPr>
            </w:pPr>
            <w:r w:rsidRPr="00EF5294">
              <w:rPr>
                <w:rFonts w:ascii="Calibri" w:hAnsi="Calibri" w:cs="Calibri"/>
              </w:rPr>
              <w:t xml:space="preserve">Услуги по бурению </w:t>
            </w:r>
          </w:p>
        </w:tc>
        <w:tc>
          <w:tcPr>
            <w:tcW w:w="6095" w:type="dxa"/>
            <w:vAlign w:val="center"/>
          </w:tcPr>
          <w:p w:rsidR="00905947" w:rsidRPr="00F412AC" w:rsidRDefault="00905947" w:rsidP="00975F2D">
            <w:pPr>
              <w:widowControl w:val="0"/>
              <w:spacing w:after="120"/>
              <w:jc w:val="center"/>
              <w:rPr>
                <w:rFonts w:ascii="GHEA Grapalat" w:hAnsi="GHEA Grapalat" w:cs="Arial"/>
                <w:sz w:val="16"/>
              </w:rPr>
            </w:pPr>
            <w:r w:rsidRPr="007F5FB4">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FC5EF2">
              <w:rPr>
                <w:rFonts w:ascii="GHEA Grapalat" w:hAnsi="GHEA Grapalat"/>
              </w:rPr>
              <w:t xml:space="preserve"> Заказчиком</w:t>
            </w:r>
            <w:r w:rsidRPr="007F5FB4">
              <w:rPr>
                <w:rFonts w:ascii="GHEA Grapalat" w:hAnsi="GHEA Grapalat"/>
              </w:rPr>
              <w:t>.</w:t>
            </w:r>
          </w:p>
        </w:tc>
        <w:tc>
          <w:tcPr>
            <w:tcW w:w="1150" w:type="dxa"/>
            <w:vAlign w:val="center"/>
          </w:tcPr>
          <w:p w:rsidR="00905947" w:rsidRPr="00F412AC" w:rsidRDefault="00905947" w:rsidP="00975F2D">
            <w:pPr>
              <w:widowControl w:val="0"/>
              <w:spacing w:after="120"/>
              <w:jc w:val="center"/>
              <w:rPr>
                <w:rFonts w:ascii="GHEA Grapalat" w:hAnsi="GHEA Grapalat"/>
                <w:b/>
                <w:sz w:val="16"/>
              </w:rPr>
            </w:pPr>
            <w:r w:rsidRPr="00513955">
              <w:rPr>
                <w:rFonts w:ascii="GHEA Grapalat" w:hAnsi="GHEA Grapalat"/>
                <w:sz w:val="22"/>
              </w:rPr>
              <w:t>0 %</w:t>
            </w:r>
          </w:p>
        </w:tc>
      </w:tr>
    </w:tbl>
    <w:p w:rsidR="00905947" w:rsidRDefault="00905947" w:rsidP="00905947">
      <w:pPr>
        <w:widowControl w:val="0"/>
        <w:spacing w:after="160" w:line="276" w:lineRule="auto"/>
        <w:jc w:val="both"/>
        <w:rPr>
          <w:rFonts w:ascii="GHEA Grapalat" w:hAnsi="GHEA Grapalat"/>
          <w:i/>
          <w:sz w:val="20"/>
          <w:szCs w:val="20"/>
        </w:rPr>
      </w:pPr>
    </w:p>
    <w:p w:rsidR="00905947" w:rsidRPr="00CA2754" w:rsidRDefault="00905947" w:rsidP="00905947">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905947" w:rsidRPr="00CA2754" w:rsidRDefault="00905947" w:rsidP="00905947">
      <w:pPr>
        <w:pStyle w:val="FootnoteText"/>
        <w:spacing w:line="276" w:lineRule="auto"/>
        <w:jc w:val="both"/>
        <w:rPr>
          <w:sz w:val="2"/>
          <w:szCs w:val="2"/>
        </w:rPr>
      </w:pPr>
    </w:p>
    <w:p w:rsidR="00905947" w:rsidRPr="00CA2754" w:rsidRDefault="00905947" w:rsidP="00905947">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905947" w:rsidRPr="00AD29CE" w:rsidRDefault="00905947" w:rsidP="00905947">
      <w:pPr>
        <w:widowControl w:val="0"/>
        <w:spacing w:after="160" w:line="276"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905947" w:rsidRPr="00AD29CE" w:rsidTr="00975F2D">
        <w:trPr>
          <w:jc w:val="center"/>
        </w:trPr>
        <w:tc>
          <w:tcPr>
            <w:tcW w:w="4536" w:type="dxa"/>
          </w:tcPr>
          <w:p w:rsidR="00905947" w:rsidRPr="00AD29CE" w:rsidRDefault="00905947" w:rsidP="00975F2D">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905947" w:rsidRPr="00CA2754" w:rsidRDefault="00905947" w:rsidP="00975F2D">
            <w:pPr>
              <w:widowControl w:val="0"/>
              <w:jc w:val="center"/>
              <w:rPr>
                <w:rFonts w:ascii="GHEA Grapalat" w:hAnsi="GHEA Grapalat"/>
                <w:lang w:val="en-US"/>
              </w:rPr>
            </w:pPr>
            <w:r>
              <w:rPr>
                <w:rFonts w:ascii="GHEA Grapalat" w:hAnsi="GHEA Grapalat"/>
                <w:lang w:val="en-US"/>
              </w:rPr>
              <w:t>________________________</w:t>
            </w:r>
          </w:p>
          <w:p w:rsidR="00905947" w:rsidRPr="00AD29CE" w:rsidRDefault="00905947" w:rsidP="00975F2D">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c>
          <w:tcPr>
            <w:tcW w:w="760" w:type="dxa"/>
          </w:tcPr>
          <w:p w:rsidR="00905947" w:rsidRPr="00AD29CE" w:rsidRDefault="00905947" w:rsidP="00975F2D">
            <w:pPr>
              <w:widowControl w:val="0"/>
              <w:spacing w:after="160" w:line="360" w:lineRule="auto"/>
              <w:jc w:val="center"/>
              <w:rPr>
                <w:rFonts w:ascii="GHEA Grapalat" w:hAnsi="GHEA Grapalat"/>
              </w:rPr>
            </w:pPr>
          </w:p>
        </w:tc>
        <w:tc>
          <w:tcPr>
            <w:tcW w:w="4343" w:type="dxa"/>
          </w:tcPr>
          <w:p w:rsidR="00905947" w:rsidRPr="00AD29CE" w:rsidRDefault="00905947" w:rsidP="00975F2D">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905947" w:rsidRPr="00CA2754" w:rsidRDefault="00905947" w:rsidP="00975F2D">
            <w:pPr>
              <w:widowControl w:val="0"/>
              <w:jc w:val="center"/>
              <w:rPr>
                <w:rFonts w:ascii="GHEA Grapalat" w:hAnsi="GHEA Grapalat"/>
                <w:lang w:val="en-US"/>
              </w:rPr>
            </w:pPr>
            <w:r>
              <w:rPr>
                <w:rFonts w:ascii="GHEA Grapalat" w:hAnsi="GHEA Grapalat"/>
                <w:lang w:val="en-US"/>
              </w:rPr>
              <w:t>________________________</w:t>
            </w:r>
          </w:p>
          <w:p w:rsidR="00905947" w:rsidRPr="00AD29CE" w:rsidRDefault="00905947" w:rsidP="00975F2D">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r>
    </w:tbl>
    <w:p w:rsidR="00B649A0" w:rsidRDefault="00905947" w:rsidP="00905947">
      <w:pPr>
        <w:widowControl w:val="0"/>
        <w:spacing w:after="160"/>
        <w:jc w:val="right"/>
        <w:rPr>
          <w:rFonts w:ascii="GHEA Grapalat" w:hAnsi="GHEA Grapalat"/>
          <w:i/>
        </w:rPr>
      </w:pPr>
      <w:r>
        <w:rPr>
          <w:rFonts w:ascii="GHEA Grapalat" w:hAnsi="GHEA Grapalat"/>
          <w:i/>
        </w:rPr>
        <w:t xml:space="preserve"> </w:t>
      </w: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905947" w:rsidRDefault="00905947" w:rsidP="00905947">
      <w:pPr>
        <w:widowControl w:val="0"/>
        <w:autoSpaceDE w:val="0"/>
        <w:autoSpaceDN w:val="0"/>
        <w:adjustRightInd w:val="0"/>
        <w:spacing w:after="160" w:line="360" w:lineRule="auto"/>
        <w:jc w:val="center"/>
        <w:rPr>
          <w:rFonts w:ascii="GHEA Grapalat" w:hAnsi="GHEA Grapalat"/>
          <w:i/>
        </w:rPr>
        <w:sectPr w:rsidR="00905947" w:rsidSect="00905947">
          <w:footnotePr>
            <w:pos w:val="beneathText"/>
          </w:footnotePr>
          <w:pgSz w:w="16840" w:h="11907" w:orient="landscape" w:code="9"/>
          <w:pgMar w:top="1134" w:right="425" w:bottom="992" w:left="709" w:header="561" w:footer="561" w:gutter="0"/>
          <w:cols w:space="720"/>
          <w:titlePg/>
          <w:docGrid w:linePitch="326"/>
        </w:sectPr>
      </w:pPr>
    </w:p>
    <w:p w:rsidR="00B649A0" w:rsidRDefault="00B649A0" w:rsidP="00905947">
      <w:pPr>
        <w:widowControl w:val="0"/>
        <w:autoSpaceDE w:val="0"/>
        <w:autoSpaceDN w:val="0"/>
        <w:adjustRightInd w:val="0"/>
        <w:spacing w:after="160" w:line="360" w:lineRule="auto"/>
        <w:rPr>
          <w:rFonts w:ascii="GHEA Grapalat" w:hAnsi="GHEA Grapalat"/>
          <w:i/>
        </w:rPr>
      </w:pP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8B0B66">
        <w:rPr>
          <w:rFonts w:ascii="GHEA Grapalat" w:hAnsi="GHEA Grapalat"/>
          <w:b/>
        </w:rPr>
        <w:t>26/7</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B649A0" w:rsidRPr="00AD29CE" w:rsidDel="004B29A5" w:rsidTr="00AD6FC3">
        <w:trPr>
          <w:tblCellSpacing w:w="7" w:type="dxa"/>
          <w:jc w:val="center"/>
        </w:trPr>
        <w:tc>
          <w:tcPr>
            <w:tcW w:w="0" w:type="auto"/>
            <w:gridSpan w:val="2"/>
            <w:vAlign w:val="center"/>
          </w:tcPr>
          <w:p w:rsidR="00B649A0" w:rsidRPr="00AD29CE" w:rsidDel="004B29A5" w:rsidRDefault="00B649A0" w:rsidP="00AD6FC3">
            <w:pPr>
              <w:widowControl w:val="0"/>
              <w:spacing w:after="160" w:line="360" w:lineRule="auto"/>
              <w:rPr>
                <w:rFonts w:ascii="GHEA Grapalat" w:hAnsi="GHEA Grapalat"/>
                <w:iCs/>
                <w:color w:val="000000"/>
              </w:rPr>
            </w:pPr>
          </w:p>
        </w:tc>
        <w:tc>
          <w:tcPr>
            <w:tcW w:w="0" w:type="auto"/>
            <w:vAlign w:val="center"/>
          </w:tcPr>
          <w:p w:rsidR="00B649A0" w:rsidRPr="00AD29CE" w:rsidDel="004B29A5" w:rsidRDefault="00B649A0" w:rsidP="00AD6FC3">
            <w:pPr>
              <w:widowControl w:val="0"/>
              <w:spacing w:after="160" w:line="360" w:lineRule="auto"/>
              <w:rPr>
                <w:rFonts w:ascii="GHEA Grapalat" w:hAnsi="GHEA Grapalat" w:cs="Arial"/>
                <w:iCs/>
                <w:color w:val="000000"/>
              </w:rPr>
            </w:pPr>
          </w:p>
        </w:tc>
      </w:tr>
      <w:tr w:rsidR="00B649A0" w:rsidRPr="00AD29CE" w:rsidTr="00AD6FC3">
        <w:trPr>
          <w:tblCellSpacing w:w="7" w:type="dxa"/>
          <w:jc w:val="center"/>
        </w:trPr>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B649A0" w:rsidRPr="00CA2754" w:rsidRDefault="00B649A0" w:rsidP="00AD6FC3">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B649A0" w:rsidRPr="00CA2754" w:rsidRDefault="00B649A0" w:rsidP="00AD6FC3">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B649A0" w:rsidRPr="00AD29CE" w:rsidRDefault="00B649A0" w:rsidP="00B649A0">
      <w:pPr>
        <w:widowControl w:val="0"/>
        <w:spacing w:after="160" w:line="360" w:lineRule="auto"/>
        <w:ind w:firstLine="375"/>
        <w:rPr>
          <w:rFonts w:ascii="GHEA Grapalat" w:hAnsi="GHEA Grapalat"/>
          <w:iCs/>
          <w:color w:val="000000"/>
        </w:rPr>
      </w:pPr>
    </w:p>
    <w:p w:rsidR="00B649A0" w:rsidRPr="00AD29CE" w:rsidRDefault="00B649A0" w:rsidP="00B649A0">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B649A0" w:rsidRPr="00CA2754" w:rsidRDefault="00B649A0" w:rsidP="00B649A0">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B649A0" w:rsidRPr="00AD29CE" w:rsidRDefault="00B649A0" w:rsidP="00B649A0">
      <w:pPr>
        <w:pStyle w:val="BodyTextIndent"/>
        <w:widowControl w:val="0"/>
        <w:spacing w:after="160"/>
        <w:ind w:firstLine="0"/>
        <w:jc w:val="center"/>
        <w:rPr>
          <w:rFonts w:ascii="GHEA Grapalat" w:hAnsi="GHEA Grapalat"/>
          <w:b/>
          <w:bCs/>
          <w:iCs/>
          <w:sz w:val="24"/>
          <w:szCs w:val="24"/>
        </w:rPr>
      </w:pPr>
    </w:p>
    <w:p w:rsidR="00B649A0" w:rsidRPr="00AD29CE" w:rsidRDefault="00B649A0" w:rsidP="00B649A0">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B649A0" w:rsidRPr="00AD29CE" w:rsidRDefault="00B649A0" w:rsidP="00B649A0">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B649A0" w:rsidRPr="00AD29CE" w:rsidRDefault="00B649A0" w:rsidP="00B649A0">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B649A0" w:rsidRPr="00AD29CE" w:rsidRDefault="00B649A0" w:rsidP="00B649A0">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649A0" w:rsidRPr="00CA2754" w:rsidTr="00AD6FC3">
        <w:trPr>
          <w:jc w:val="center"/>
        </w:trPr>
        <w:tc>
          <w:tcPr>
            <w:tcW w:w="357"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B649A0" w:rsidRPr="00CA2754" w:rsidTr="00AD6FC3">
        <w:trPr>
          <w:jc w:val="center"/>
        </w:trPr>
        <w:tc>
          <w:tcPr>
            <w:tcW w:w="357" w:type="dxa"/>
            <w:vMerge/>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B649A0" w:rsidRPr="00CA2754" w:rsidTr="00AD6FC3">
        <w:trPr>
          <w:trHeight w:val="1105"/>
          <w:jc w:val="center"/>
        </w:trPr>
        <w:tc>
          <w:tcPr>
            <w:tcW w:w="357" w:type="dxa"/>
            <w:vMerge/>
            <w:tcBorders>
              <w:bottom w:val="single" w:sz="4" w:space="0" w:color="auto"/>
            </w:tcBorders>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r>
      <w:tr w:rsidR="00B649A0" w:rsidRPr="00CA2754" w:rsidTr="00AD6FC3">
        <w:trPr>
          <w:jc w:val="center"/>
        </w:trPr>
        <w:tc>
          <w:tcPr>
            <w:tcW w:w="357"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r>
      <w:tr w:rsidR="00B649A0" w:rsidRPr="00CA2754" w:rsidTr="00AD6FC3">
        <w:trPr>
          <w:jc w:val="center"/>
        </w:trPr>
        <w:tc>
          <w:tcPr>
            <w:tcW w:w="357"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r>
    </w:tbl>
    <w:p w:rsidR="00B649A0" w:rsidRPr="00CA2754" w:rsidRDefault="00B649A0" w:rsidP="00B649A0">
      <w:pPr>
        <w:widowControl w:val="0"/>
        <w:spacing w:after="160" w:line="360" w:lineRule="auto"/>
        <w:ind w:firstLine="375"/>
        <w:jc w:val="both"/>
        <w:rPr>
          <w:rFonts w:ascii="GHEA Grapalat" w:hAnsi="GHEA Grapalat" w:cs="Arial"/>
          <w:iCs/>
          <w:color w:val="000000"/>
          <w:lang w:val="en-US"/>
        </w:rPr>
      </w:pPr>
    </w:p>
    <w:p w:rsidR="00B649A0" w:rsidRPr="00AD29CE" w:rsidRDefault="00B649A0" w:rsidP="00B649A0">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649A0" w:rsidRPr="00AD29CE" w:rsidTr="00AD6FC3">
        <w:trPr>
          <w:trHeight w:val="266"/>
          <w:tblCellSpacing w:w="7" w:type="dxa"/>
          <w:jc w:val="center"/>
        </w:trPr>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B649A0" w:rsidRPr="00AD29CE" w:rsidTr="00AD6FC3">
        <w:trPr>
          <w:trHeight w:val="473"/>
          <w:tblCellSpacing w:w="7" w:type="dxa"/>
          <w:jc w:val="center"/>
        </w:trPr>
        <w:tc>
          <w:tcPr>
            <w:tcW w:w="0" w:type="auto"/>
            <w:vAlign w:val="center"/>
          </w:tcPr>
          <w:p w:rsidR="00B649A0" w:rsidRPr="00AD29CE" w:rsidRDefault="00B649A0" w:rsidP="00AD6FC3">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AD6F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B649A0" w:rsidRPr="00AD29CE" w:rsidRDefault="00B649A0" w:rsidP="00AD6FC3">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AD6F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B649A0" w:rsidRPr="00AD29CE" w:rsidTr="00AD6FC3">
        <w:trPr>
          <w:trHeight w:val="503"/>
          <w:tblCellSpacing w:w="7" w:type="dxa"/>
          <w:jc w:val="center"/>
        </w:trPr>
        <w:tc>
          <w:tcPr>
            <w:tcW w:w="0" w:type="auto"/>
            <w:vAlign w:val="center"/>
          </w:tcPr>
          <w:p w:rsidR="00B649A0" w:rsidRPr="00AD29CE" w:rsidRDefault="00B649A0" w:rsidP="00AD6FC3">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AD6F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B649A0" w:rsidRPr="00AD29CE" w:rsidRDefault="00B649A0" w:rsidP="00AD6FC3">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AD6F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B649A0" w:rsidRPr="00AD29CE" w:rsidTr="00AD6FC3">
        <w:trPr>
          <w:trHeight w:val="281"/>
          <w:tblCellSpacing w:w="7" w:type="dxa"/>
          <w:jc w:val="center"/>
        </w:trPr>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rPr>
      </w:pPr>
    </w:p>
    <w:p w:rsidR="00B649A0" w:rsidRDefault="00B649A0" w:rsidP="00B649A0">
      <w:pPr>
        <w:rPr>
          <w:rFonts w:ascii="GHEA Grapalat" w:hAnsi="GHEA Grapalat"/>
        </w:rPr>
      </w:pPr>
      <w:r>
        <w:rPr>
          <w:rFonts w:ascii="GHEA Grapalat" w:hAnsi="GHEA Grapalat"/>
        </w:rPr>
        <w:br w:type="page"/>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8B0B66">
        <w:rPr>
          <w:rFonts w:ascii="GHEA Grapalat" w:hAnsi="GHEA Grapalat"/>
          <w:b/>
        </w:rPr>
        <w:t>26/7</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spacing w:after="160" w:line="360" w:lineRule="auto"/>
        <w:rPr>
          <w:rFonts w:ascii="GHEA Grapalat" w:hAnsi="GHEA Grapalat"/>
        </w:rPr>
      </w:pPr>
    </w:p>
    <w:p w:rsidR="00B649A0" w:rsidRPr="00565EAA" w:rsidRDefault="00B649A0" w:rsidP="00B649A0">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B649A0" w:rsidRPr="00007AA4" w:rsidRDefault="00B649A0" w:rsidP="00B649A0">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B649A0" w:rsidRPr="00F65D1E" w:rsidRDefault="00B649A0" w:rsidP="00B649A0">
      <w:pPr>
        <w:widowControl w:val="0"/>
        <w:tabs>
          <w:tab w:val="left" w:pos="360"/>
          <w:tab w:val="left" w:pos="540"/>
          <w:tab w:val="left" w:pos="2250"/>
        </w:tabs>
        <w:spacing w:after="160" w:line="360" w:lineRule="auto"/>
        <w:jc w:val="center"/>
        <w:rPr>
          <w:rFonts w:ascii="GHEA Grapalat" w:hAnsi="GHEA Grapalat" w:cs="Sylfaen"/>
          <w:bCs/>
        </w:rPr>
      </w:pPr>
    </w:p>
    <w:p w:rsidR="00B649A0" w:rsidRPr="005A78CD" w:rsidRDefault="00B649A0" w:rsidP="00B649A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B649A0" w:rsidRPr="0096584B" w:rsidRDefault="00B649A0" w:rsidP="00B649A0">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B649A0" w:rsidRPr="00C7119C" w:rsidRDefault="00B649A0" w:rsidP="00B649A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B649A0" w:rsidRPr="005A78CD" w:rsidRDefault="00B649A0" w:rsidP="00B649A0">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B649A0" w:rsidRPr="0096584B" w:rsidRDefault="00B649A0" w:rsidP="00B649A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B649A0" w:rsidRPr="00A979AE" w:rsidRDefault="00B649A0" w:rsidP="00B649A0">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B649A0" w:rsidRPr="00E467E3" w:rsidRDefault="00B649A0" w:rsidP="00B649A0">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649A0" w:rsidRPr="00AD29CE" w:rsidTr="00AD6FC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649A0" w:rsidRPr="00AD29CE" w:rsidRDefault="00B649A0" w:rsidP="00AD6FC3">
            <w:pPr>
              <w:widowControl w:val="0"/>
              <w:spacing w:after="120"/>
              <w:jc w:val="center"/>
              <w:rPr>
                <w:rFonts w:ascii="GHEA Grapalat" w:hAnsi="GHEA Grapalat" w:cs="Sylfaen"/>
                <w:bCs/>
              </w:rPr>
            </w:pPr>
            <w:r w:rsidRPr="00AD29CE">
              <w:rPr>
                <w:rFonts w:ascii="GHEA Grapalat" w:hAnsi="GHEA Grapalat"/>
              </w:rPr>
              <w:t>Услуги</w:t>
            </w:r>
          </w:p>
        </w:tc>
      </w:tr>
      <w:tr w:rsidR="00B649A0" w:rsidRPr="00AD29CE" w:rsidTr="00AD6FC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649A0" w:rsidRPr="00AD29CE" w:rsidRDefault="00B649A0" w:rsidP="00AD6FC3">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649A0" w:rsidRPr="00AD29CE" w:rsidRDefault="00B649A0" w:rsidP="00AD6FC3">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649A0" w:rsidRPr="00AD29CE" w:rsidRDefault="00B649A0" w:rsidP="00AD6FC3">
            <w:pPr>
              <w:widowControl w:val="0"/>
              <w:spacing w:after="120"/>
              <w:jc w:val="center"/>
              <w:rPr>
                <w:rFonts w:ascii="GHEA Grapalat" w:hAnsi="GHEA Grapalat"/>
              </w:rPr>
            </w:pPr>
            <w:r w:rsidRPr="00AD29CE">
              <w:rPr>
                <w:rFonts w:ascii="GHEA Grapalat" w:hAnsi="GHEA Grapalat"/>
              </w:rPr>
              <w:t>объем (фактический)</w:t>
            </w:r>
          </w:p>
        </w:tc>
      </w:tr>
      <w:tr w:rsidR="00B649A0" w:rsidRPr="00AD29CE" w:rsidTr="00AD6F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AD6FC3">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AD6FC3">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AD6FC3">
            <w:pPr>
              <w:widowControl w:val="0"/>
              <w:spacing w:after="120"/>
              <w:rPr>
                <w:rFonts w:ascii="GHEA Grapalat" w:hAnsi="GHEA Grapalat" w:cs="Sylfaen"/>
              </w:rPr>
            </w:pPr>
          </w:p>
        </w:tc>
      </w:tr>
      <w:tr w:rsidR="00B649A0" w:rsidRPr="00AD29CE" w:rsidTr="00AD6F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AD6FC3">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AD6FC3">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AD6FC3">
            <w:pPr>
              <w:widowControl w:val="0"/>
              <w:spacing w:after="120"/>
              <w:rPr>
                <w:rFonts w:ascii="GHEA Grapalat" w:hAnsi="GHEA Grapalat" w:cs="Sylfaen"/>
              </w:rPr>
            </w:pPr>
          </w:p>
        </w:tc>
      </w:tr>
    </w:tbl>
    <w:p w:rsidR="00B649A0" w:rsidRPr="00AD29CE" w:rsidRDefault="00B649A0" w:rsidP="00B649A0">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B649A0" w:rsidRDefault="00B649A0" w:rsidP="00B649A0">
      <w:pPr>
        <w:rPr>
          <w:rFonts w:ascii="GHEA Grapalat" w:hAnsi="GHEA Grapalat" w:cs="Sylfaen"/>
        </w:rPr>
      </w:pPr>
      <w:r>
        <w:rPr>
          <w:rFonts w:ascii="GHEA Grapalat" w:hAnsi="GHEA Grapalat" w:cs="Sylfaen"/>
        </w:rPr>
        <w:br w:type="page"/>
      </w:r>
    </w:p>
    <w:p w:rsidR="00B649A0" w:rsidRPr="00AD29CE" w:rsidRDefault="00B649A0" w:rsidP="00B649A0">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80"/>
        <w:gridCol w:w="5217"/>
      </w:tblGrid>
      <w:tr w:rsidR="00B649A0" w:rsidRPr="00AD29CE" w:rsidTr="00AD6FC3">
        <w:tc>
          <w:tcPr>
            <w:tcW w:w="4785" w:type="dxa"/>
          </w:tcPr>
          <w:p w:rsidR="00B649A0" w:rsidRPr="00AD29CE" w:rsidRDefault="00B649A0" w:rsidP="00AD6FC3">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B649A0" w:rsidRPr="00AD29CE" w:rsidRDefault="00B649A0" w:rsidP="00AD6FC3">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B649A0" w:rsidRPr="00AD29CE" w:rsidRDefault="00B649A0" w:rsidP="00B649A0">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649A0" w:rsidRPr="00AD29CE" w:rsidTr="00AD6FC3">
        <w:trPr>
          <w:tblCellSpacing w:w="7" w:type="dxa"/>
          <w:jc w:val="center"/>
        </w:trPr>
        <w:tc>
          <w:tcPr>
            <w:tcW w:w="0" w:type="auto"/>
            <w:vAlign w:val="center"/>
          </w:tcPr>
          <w:p w:rsidR="00B649A0" w:rsidRPr="00AD29CE" w:rsidRDefault="00B649A0" w:rsidP="00AD6FC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AD6F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B649A0" w:rsidRPr="00AD29CE" w:rsidRDefault="00B649A0" w:rsidP="00AD6FC3">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AD6F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B649A0" w:rsidRPr="00AD29CE" w:rsidTr="00AD6FC3">
        <w:trPr>
          <w:tblCellSpacing w:w="7" w:type="dxa"/>
          <w:jc w:val="center"/>
        </w:trPr>
        <w:tc>
          <w:tcPr>
            <w:tcW w:w="0" w:type="auto"/>
            <w:vAlign w:val="center"/>
          </w:tcPr>
          <w:p w:rsidR="00B649A0" w:rsidRPr="00AD29CE" w:rsidRDefault="00B649A0" w:rsidP="00AD6FC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AD6F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B649A0" w:rsidRPr="00AD29CE" w:rsidRDefault="00B649A0" w:rsidP="00AD6FC3">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AD6F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B649A0" w:rsidRPr="00AD29CE" w:rsidTr="00AD6FC3">
        <w:trPr>
          <w:tblCellSpacing w:w="7" w:type="dxa"/>
          <w:jc w:val="center"/>
        </w:trPr>
        <w:tc>
          <w:tcPr>
            <w:tcW w:w="0" w:type="auto"/>
            <w:vAlign w:val="center"/>
          </w:tcPr>
          <w:p w:rsidR="00B649A0" w:rsidRPr="00AD29CE" w:rsidRDefault="00B649A0" w:rsidP="00AD6FC3">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B649A0" w:rsidRPr="00AD29CE" w:rsidRDefault="00B649A0" w:rsidP="00AD6FC3">
            <w:pPr>
              <w:widowControl w:val="0"/>
              <w:spacing w:after="160" w:line="360" w:lineRule="auto"/>
              <w:rPr>
                <w:rFonts w:ascii="GHEA Grapalat" w:hAnsi="GHEA Grapalat" w:cs="GHEA Grapalat"/>
                <w:color w:val="000000"/>
              </w:rPr>
            </w:pPr>
          </w:p>
        </w:tc>
      </w:tr>
    </w:tbl>
    <w:p w:rsidR="00B649A0" w:rsidRPr="00AD29CE" w:rsidRDefault="00B649A0" w:rsidP="00B649A0">
      <w:pPr>
        <w:widowControl w:val="0"/>
        <w:spacing w:after="160" w:line="360" w:lineRule="auto"/>
        <w:ind w:left="-142" w:firstLine="142"/>
        <w:jc w:val="center"/>
        <w:rPr>
          <w:rFonts w:ascii="GHEA Grapalat" w:hAnsi="GHEA Grapalat" w:cs="Sylfaen"/>
          <w:b/>
        </w:rPr>
      </w:pPr>
    </w:p>
    <w:p w:rsidR="00B649A0" w:rsidRPr="00AD29CE" w:rsidRDefault="00B649A0" w:rsidP="00B649A0">
      <w:pPr>
        <w:pStyle w:val="norm"/>
        <w:widowControl w:val="0"/>
        <w:spacing w:after="160" w:line="360" w:lineRule="auto"/>
        <w:ind w:firstLine="284"/>
        <w:jc w:val="center"/>
        <w:rPr>
          <w:rFonts w:ascii="GHEA Grapalat" w:hAnsi="GHEA Grapalat"/>
          <w:b/>
          <w:sz w:val="24"/>
          <w:szCs w:val="24"/>
        </w:rPr>
      </w:pPr>
    </w:p>
    <w:p w:rsidR="00B649A0" w:rsidRPr="003B2F27" w:rsidRDefault="00B649A0" w:rsidP="00B649A0">
      <w:pPr>
        <w:widowControl w:val="0"/>
        <w:spacing w:after="160"/>
        <w:ind w:left="-142"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Pr="00A33C34" w:rsidRDefault="00B649A0" w:rsidP="00B649A0">
      <w:pPr>
        <w:widowControl w:val="0"/>
        <w:jc w:val="right"/>
        <w:rPr>
          <w:rFonts w:ascii="GHEA Grapalat" w:hAnsi="GHEA Grapalat" w:cs="Sylfaen"/>
          <w:i/>
        </w:rPr>
      </w:pPr>
      <w:r w:rsidRPr="00A33C34">
        <w:rPr>
          <w:rFonts w:ascii="GHEA Grapalat" w:hAnsi="GHEA Grapalat"/>
          <w:i/>
        </w:rPr>
        <w:t>Приложение № 4</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8B0B66">
        <w:rPr>
          <w:rFonts w:ascii="GHEA Grapalat" w:hAnsi="GHEA Grapalat"/>
          <w:b/>
        </w:rPr>
        <w:t>26/7</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33C34" w:rsidRDefault="00B649A0" w:rsidP="00B649A0">
      <w:pPr>
        <w:jc w:val="center"/>
        <w:rPr>
          <w:rFonts w:ascii="GHEA Grapalat" w:hAnsi="GHEA Grapalat" w:cs="GHEA Grapalat"/>
        </w:rPr>
      </w:pPr>
    </w:p>
    <w:p w:rsidR="00B649A0" w:rsidRPr="00A33C34" w:rsidRDefault="00B649A0" w:rsidP="00B649A0">
      <w:pPr>
        <w:jc w:val="center"/>
        <w:rPr>
          <w:rFonts w:ascii="GHEA Grapalat" w:hAnsi="GHEA Grapalat" w:cs="GHEA Grapalat"/>
        </w:rPr>
      </w:pPr>
      <w:r w:rsidRPr="00A33C34">
        <w:rPr>
          <w:rFonts w:ascii="GHEA Grapalat" w:hAnsi="GHEA Grapalat" w:cs="GHEA Grapalat"/>
        </w:rPr>
        <w:t>УВЕДОМЛЕНИЕ</w:t>
      </w:r>
    </w:p>
    <w:p w:rsidR="00B649A0" w:rsidRPr="00A33C34" w:rsidRDefault="00B649A0" w:rsidP="00B649A0">
      <w:pPr>
        <w:jc w:val="center"/>
        <w:rPr>
          <w:rFonts w:ascii="GHEA Grapalat" w:hAnsi="GHEA Grapalat" w:cs="GHEA Grapalat"/>
          <w:lang w:val="hy-AM"/>
        </w:rPr>
      </w:pPr>
    </w:p>
    <w:p w:rsidR="00B649A0" w:rsidRPr="00A33C34" w:rsidRDefault="00B649A0" w:rsidP="00B649A0">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B649A0" w:rsidRPr="00A33C34" w:rsidRDefault="00B649A0" w:rsidP="00B649A0">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B649A0" w:rsidRPr="00A33C34" w:rsidRDefault="00B649A0" w:rsidP="00B649A0">
      <w:pPr>
        <w:rPr>
          <w:rFonts w:ascii="GHEA Grapalat" w:hAnsi="GHEA Grapalat"/>
          <w:vertAlign w:val="superscript"/>
          <w:lang w:val="es-ES"/>
        </w:rPr>
      </w:pPr>
    </w:p>
    <w:p w:rsidR="00B649A0" w:rsidRPr="00A33C34" w:rsidRDefault="00B649A0" w:rsidP="00B649A0">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B649A0" w:rsidRPr="00A33C34" w:rsidRDefault="00B649A0" w:rsidP="00B649A0">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B649A0" w:rsidRPr="00A33C34" w:rsidRDefault="00B649A0" w:rsidP="00B649A0">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B649A0" w:rsidRPr="00A33C34" w:rsidRDefault="00B649A0" w:rsidP="00B649A0">
      <w:pPr>
        <w:rPr>
          <w:rFonts w:ascii="GHEA Grapalat" w:hAnsi="GHEA Grapalat" w:cs="Sylfaen"/>
          <w:sz w:val="20"/>
          <w:szCs w:val="20"/>
          <w:lang w:val="es-ES"/>
        </w:rPr>
      </w:pPr>
    </w:p>
    <w:p w:rsidR="00B649A0" w:rsidRPr="00A33C34" w:rsidRDefault="00B649A0" w:rsidP="00B649A0">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B649A0" w:rsidRPr="00A33C34" w:rsidRDefault="00B649A0" w:rsidP="00B649A0">
      <w:pPr>
        <w:jc w:val="center"/>
        <w:rPr>
          <w:rFonts w:ascii="GHEA Grapalat" w:hAnsi="GHEA Grapalat" w:cs="GHEA Grapalat"/>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B649A0" w:rsidRPr="00A33C34" w:rsidRDefault="00B649A0" w:rsidP="00B649A0">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B649A0" w:rsidRPr="00A33C34" w:rsidRDefault="00B649A0" w:rsidP="00B649A0">
      <w:pPr>
        <w:jc w:val="right"/>
        <w:rPr>
          <w:rFonts w:ascii="GHEA Grapalat" w:hAnsi="GHEA Grapalat"/>
          <w:sz w:val="20"/>
          <w:lang w:val="hy-AM"/>
        </w:rPr>
      </w:pPr>
      <w:r w:rsidRPr="00A33C34">
        <w:rPr>
          <w:rFonts w:ascii="GHEA Grapalat" w:hAnsi="GHEA Grapalat"/>
          <w:sz w:val="20"/>
          <w:lang w:val="hy-AM"/>
        </w:rPr>
        <w:t xml:space="preserve">    </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B649A0" w:rsidRPr="00A33C34" w:rsidRDefault="00B649A0" w:rsidP="00B649A0">
      <w:pPr>
        <w:jc w:val="center"/>
        <w:rPr>
          <w:rFonts w:ascii="GHEA Grapalat" w:hAnsi="GHEA Grapalat" w:cs="Sylfaen"/>
          <w:sz w:val="16"/>
          <w:szCs w:val="16"/>
          <w:lang w:val="es-ES"/>
        </w:rPr>
      </w:pPr>
    </w:p>
    <w:p w:rsidR="00B649A0" w:rsidRPr="00A33C34" w:rsidRDefault="00B649A0" w:rsidP="00B649A0">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649A0">
      <w:pPr>
        <w:rPr>
          <w:rFonts w:ascii="GHEA Grapalat" w:hAnsi="GHEA Grapalat"/>
          <w:i/>
          <w:lang w:val="en-US"/>
        </w:rPr>
      </w:pPr>
    </w:p>
    <w:sectPr w:rsidR="00CE3DEB" w:rsidRPr="003B2F27" w:rsidSect="00905947">
      <w:footerReference w:type="default" r:id="rId9"/>
      <w:footnotePr>
        <w:pos w:val="beneathText"/>
      </w:footnotePr>
      <w:pgSz w:w="11907" w:h="16840" w:code="9"/>
      <w:pgMar w:top="425" w:right="992" w:bottom="709" w:left="1134"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F89" w:rsidRDefault="003C3F89">
      <w:r>
        <w:separator/>
      </w:r>
    </w:p>
  </w:endnote>
  <w:endnote w:type="continuationSeparator" w:id="0">
    <w:p w:rsidR="003C3F89" w:rsidRDefault="003C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10624"/>
      <w:docPartObj>
        <w:docPartGallery w:val="Page Numbers (Bottom of Page)"/>
        <w:docPartUnique/>
      </w:docPartObj>
    </w:sdtPr>
    <w:sdtEndPr>
      <w:rPr>
        <w:rFonts w:ascii="GHEA Grapalat" w:hAnsi="GHEA Grapalat"/>
        <w:sz w:val="24"/>
        <w:szCs w:val="24"/>
      </w:rPr>
    </w:sdtEndPr>
    <w:sdtContent>
      <w:p w:rsidR="00B649A0" w:rsidRPr="00305BEC" w:rsidRDefault="00B649A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D6660">
          <w:rPr>
            <w:rFonts w:ascii="GHEA Grapalat" w:hAnsi="GHEA Grapalat"/>
            <w:noProof/>
            <w:sz w:val="24"/>
            <w:szCs w:val="24"/>
          </w:rPr>
          <w:t>21</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094256"/>
      <w:docPartObj>
        <w:docPartGallery w:val="Page Numbers (Bottom of Page)"/>
        <w:docPartUnique/>
      </w:docPartObj>
    </w:sdtPr>
    <w:sdtEndPr>
      <w:rPr>
        <w:rFonts w:ascii="GHEA Grapalat" w:hAnsi="GHEA Grapalat"/>
        <w:sz w:val="24"/>
        <w:szCs w:val="24"/>
      </w:rPr>
    </w:sdtEndPr>
    <w:sdtContent>
      <w:p w:rsidR="00F86FAB" w:rsidRPr="00305BEC" w:rsidRDefault="00F86FA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D6660">
          <w:rPr>
            <w:rFonts w:ascii="GHEA Grapalat" w:hAnsi="GHEA Grapalat"/>
            <w:noProof/>
            <w:sz w:val="24"/>
            <w:szCs w:val="24"/>
          </w:rPr>
          <w:t>87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F89" w:rsidRDefault="003C3F89">
      <w:r>
        <w:separator/>
      </w:r>
    </w:p>
  </w:footnote>
  <w:footnote w:type="continuationSeparator" w:id="0">
    <w:p w:rsidR="003C3F89" w:rsidRDefault="003C3F89">
      <w:r>
        <w:continuationSeparator/>
      </w:r>
    </w:p>
  </w:footnote>
  <w:footnote w:id="1">
    <w:p w:rsidR="00F86FAB" w:rsidRPr="00617E69" w:rsidRDefault="00F86FA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F86FAB" w:rsidRPr="00CD6B60" w:rsidRDefault="00F86FA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86FAB" w:rsidRPr="001115E9" w:rsidRDefault="00F86FA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86FAB" w:rsidRPr="00CD6B60" w:rsidRDefault="00F86FA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F86FAB" w:rsidRPr="00FE2AA4" w:rsidRDefault="00F86FAB">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53429B" w:rsidRPr="00511966" w:rsidRDefault="0053429B" w:rsidP="0053429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4">
    <w:p w:rsidR="00F86FAB" w:rsidRPr="00B15560" w:rsidRDefault="00F86FA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F86FAB" w:rsidRPr="000811C1" w:rsidRDefault="00F86FAB" w:rsidP="0027573B">
      <w:pPr>
        <w:pStyle w:val="FootnoteText"/>
        <w:rPr>
          <w:rFonts w:ascii="Sylfaen" w:hAnsi="Sylfaen"/>
          <w:sz w:val="18"/>
          <w:szCs w:val="18"/>
        </w:rPr>
      </w:pPr>
    </w:p>
  </w:footnote>
  <w:footnote w:id="5">
    <w:p w:rsidR="00F86FAB" w:rsidRPr="00A31673" w:rsidRDefault="00F86FA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F86FAB" w:rsidRDefault="00F86FAB" w:rsidP="006B3E56">
      <w:pPr>
        <w:jc w:val="both"/>
      </w:pPr>
    </w:p>
    <w:p w:rsidR="00F86FAB" w:rsidRDefault="00F86FA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F86FAB" w:rsidRPr="00503980" w:rsidRDefault="00F86FA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F86FAB" w:rsidRPr="003905B4" w:rsidRDefault="00F86FA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F86FAB" w:rsidRPr="008D64EE" w:rsidRDefault="00F86FAB" w:rsidP="006B3E56">
      <w:pPr>
        <w:pStyle w:val="FootnoteText"/>
        <w:rPr>
          <w:rFonts w:asciiTheme="minorHAnsi" w:hAnsiTheme="minorHAnsi"/>
        </w:rPr>
      </w:pPr>
    </w:p>
  </w:footnote>
  <w:footnote w:id="7">
    <w:p w:rsidR="003D01FF" w:rsidRPr="00D3436F" w:rsidRDefault="003D01FF" w:rsidP="003D01FF">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3D01FF" w:rsidRPr="00D3436F" w:rsidRDefault="003D01FF" w:rsidP="003D01FF">
      <w:pPr>
        <w:pStyle w:val="FootnoteText"/>
        <w:rPr>
          <w:lang w:val="es-ES"/>
        </w:rPr>
      </w:pPr>
    </w:p>
  </w:footnote>
  <w:footnote w:id="8">
    <w:p w:rsidR="00F86FAB" w:rsidRPr="008842CE" w:rsidRDefault="00F86FAB" w:rsidP="003D2FE2">
      <w:pPr>
        <w:pStyle w:val="FootnoteText"/>
        <w:jc w:val="both"/>
      </w:pPr>
    </w:p>
  </w:footnote>
  <w:footnote w:id="9">
    <w:p w:rsidR="00F86FAB" w:rsidRPr="008842CE" w:rsidRDefault="00F86FAB" w:rsidP="000A214C">
      <w:pPr>
        <w:pStyle w:val="FootnoteText"/>
        <w:jc w:val="both"/>
      </w:pPr>
    </w:p>
  </w:footnote>
  <w:footnote w:id="10">
    <w:p w:rsidR="008C41CB" w:rsidRPr="006F5F33" w:rsidRDefault="008C41CB" w:rsidP="008C41CB">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rsidR="008C41CB" w:rsidRPr="00892F7F" w:rsidRDefault="008C41CB" w:rsidP="008C41CB">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8C41CB" w:rsidRPr="00552088" w:rsidRDefault="008C41CB" w:rsidP="008C41CB">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C41CB" w:rsidRPr="006F5F33" w:rsidRDefault="008C41CB" w:rsidP="008C41CB">
      <w:pPr>
        <w:pStyle w:val="FootnoteText"/>
        <w:jc w:val="both"/>
        <w:rPr>
          <w:rFonts w:ascii="GHEA Grapalat" w:hAnsi="GHEA Grapalat"/>
          <w:lang w:val="hy-AM"/>
        </w:rPr>
      </w:pPr>
      <w:r w:rsidRPr="006F5F33">
        <w:rPr>
          <w:rFonts w:ascii="GHEA Grapalat" w:hAnsi="GHEA Grapalat"/>
          <w:i/>
        </w:rPr>
        <w:t>.</w:t>
      </w:r>
    </w:p>
    <w:p w:rsidR="008C41CB" w:rsidRPr="00576D9C" w:rsidRDefault="008C41CB" w:rsidP="008C41CB">
      <w:pPr>
        <w:pStyle w:val="FootnoteText"/>
        <w:jc w:val="both"/>
        <w:rPr>
          <w:rFonts w:ascii="GHEA Grapalat" w:hAnsi="GHEA Grapalat"/>
          <w:lang w:val="hy-AM"/>
        </w:rPr>
      </w:pPr>
    </w:p>
  </w:footnote>
  <w:footnote w:id="12">
    <w:p w:rsidR="00F86FAB" w:rsidRPr="006F5F33" w:rsidRDefault="00F86FA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F86FAB" w:rsidRPr="006F5F33" w:rsidRDefault="00F86FA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3E0033" w:rsidRPr="006F5F33" w:rsidRDefault="003E0033" w:rsidP="003E0033">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E0033" w:rsidRPr="009E00B3" w:rsidRDefault="003E0033" w:rsidP="003E003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E0033" w:rsidRPr="00A47171" w:rsidRDefault="003E0033" w:rsidP="003E0033">
      <w:pPr>
        <w:pStyle w:val="FootnoteText"/>
        <w:jc w:val="both"/>
        <w:rPr>
          <w:rFonts w:ascii="GHEA Grapalat" w:hAnsi="GHEA Grapalat"/>
          <w:i/>
          <w:lang w:eastAsia="en-US"/>
        </w:rPr>
      </w:pPr>
      <w:r w:rsidRPr="009E00B3">
        <w:rPr>
          <w:rFonts w:ascii="GHEA Grapalat" w:hAnsi="GHEA Grapalat"/>
          <w:i/>
          <w:lang w:eastAsia="en-US"/>
        </w:rPr>
        <w:tab/>
      </w:r>
    </w:p>
  </w:footnote>
  <w:footnote w:id="15">
    <w:p w:rsidR="00905947" w:rsidRPr="00CA2754" w:rsidRDefault="00905947" w:rsidP="00905947">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2FA"/>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102"/>
    <w:rsid w:val="0000622A"/>
    <w:rsid w:val="0000718A"/>
    <w:rsid w:val="000073F8"/>
    <w:rsid w:val="000076A1"/>
    <w:rsid w:val="0000776B"/>
    <w:rsid w:val="00007A4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0F"/>
    <w:rsid w:val="00027166"/>
    <w:rsid w:val="000275BF"/>
    <w:rsid w:val="000276FB"/>
    <w:rsid w:val="0002783D"/>
    <w:rsid w:val="0003074E"/>
    <w:rsid w:val="00030D40"/>
    <w:rsid w:val="00030DF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1DA9"/>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663"/>
    <w:rsid w:val="000C0A9D"/>
    <w:rsid w:val="000C0CD9"/>
    <w:rsid w:val="000C165F"/>
    <w:rsid w:val="000C264F"/>
    <w:rsid w:val="000C36C6"/>
    <w:rsid w:val="000C3F69"/>
    <w:rsid w:val="000C3FD1"/>
    <w:rsid w:val="000C5A09"/>
    <w:rsid w:val="000C6293"/>
    <w:rsid w:val="000C67BB"/>
    <w:rsid w:val="000C6BA1"/>
    <w:rsid w:val="000C6E1C"/>
    <w:rsid w:val="000C6F81"/>
    <w:rsid w:val="000C7529"/>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5BCB"/>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67BEF"/>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2304"/>
    <w:rsid w:val="00183004"/>
    <w:rsid w:val="0018301A"/>
    <w:rsid w:val="001831C4"/>
    <w:rsid w:val="00183DD8"/>
    <w:rsid w:val="00183FEA"/>
    <w:rsid w:val="0018426E"/>
    <w:rsid w:val="00184C37"/>
    <w:rsid w:val="00184D18"/>
    <w:rsid w:val="00184F17"/>
    <w:rsid w:val="00185684"/>
    <w:rsid w:val="0018591C"/>
    <w:rsid w:val="00185DF9"/>
    <w:rsid w:val="00186559"/>
    <w:rsid w:val="001867BE"/>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4AC"/>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0DC"/>
    <w:rsid w:val="001B6354"/>
    <w:rsid w:val="001B6FCF"/>
    <w:rsid w:val="001C07C6"/>
    <w:rsid w:val="001C0849"/>
    <w:rsid w:val="001C1570"/>
    <w:rsid w:val="001C3D83"/>
    <w:rsid w:val="001C3F6C"/>
    <w:rsid w:val="001C4811"/>
    <w:rsid w:val="001C5541"/>
    <w:rsid w:val="001C6688"/>
    <w:rsid w:val="001C76F7"/>
    <w:rsid w:val="001C7EF3"/>
    <w:rsid w:val="001D0249"/>
    <w:rsid w:val="001D08ED"/>
    <w:rsid w:val="001D0DD7"/>
    <w:rsid w:val="001D129F"/>
    <w:rsid w:val="001D1D00"/>
    <w:rsid w:val="001D209D"/>
    <w:rsid w:val="001D2AA3"/>
    <w:rsid w:val="001D2D62"/>
    <w:rsid w:val="001D421C"/>
    <w:rsid w:val="001D4AC7"/>
    <w:rsid w:val="001D5785"/>
    <w:rsid w:val="001D5C6E"/>
    <w:rsid w:val="001D5FF7"/>
    <w:rsid w:val="001D6062"/>
    <w:rsid w:val="001D6531"/>
    <w:rsid w:val="001D6660"/>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4E8D"/>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AD3"/>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8A5"/>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6BE3"/>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2EB"/>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161"/>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3F89"/>
    <w:rsid w:val="003C53D4"/>
    <w:rsid w:val="003C5795"/>
    <w:rsid w:val="003C5E16"/>
    <w:rsid w:val="003C61D5"/>
    <w:rsid w:val="003C670C"/>
    <w:rsid w:val="003C6A92"/>
    <w:rsid w:val="003C7160"/>
    <w:rsid w:val="003D0075"/>
    <w:rsid w:val="003D01FF"/>
    <w:rsid w:val="003D0E3C"/>
    <w:rsid w:val="003D14E9"/>
    <w:rsid w:val="003D1A79"/>
    <w:rsid w:val="003D1CF4"/>
    <w:rsid w:val="003D290D"/>
    <w:rsid w:val="003D2FE2"/>
    <w:rsid w:val="003D3964"/>
    <w:rsid w:val="003D56A5"/>
    <w:rsid w:val="003D7720"/>
    <w:rsid w:val="003D7BE0"/>
    <w:rsid w:val="003D7F8E"/>
    <w:rsid w:val="003E0033"/>
    <w:rsid w:val="003E01D5"/>
    <w:rsid w:val="003E029A"/>
    <w:rsid w:val="003E077D"/>
    <w:rsid w:val="003E0A5B"/>
    <w:rsid w:val="003E1421"/>
    <w:rsid w:val="003E194D"/>
    <w:rsid w:val="003E1BE2"/>
    <w:rsid w:val="003E1D9D"/>
    <w:rsid w:val="003E1FF9"/>
    <w:rsid w:val="003E2382"/>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061C"/>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CB"/>
    <w:rsid w:val="004361D6"/>
    <w:rsid w:val="0043641B"/>
    <w:rsid w:val="0043662A"/>
    <w:rsid w:val="00436DF8"/>
    <w:rsid w:val="00436F1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30B3"/>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7AA"/>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4705"/>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AC"/>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29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2E7"/>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30A"/>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0"/>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5AD"/>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87A"/>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88B"/>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FEC"/>
    <w:rsid w:val="007D716A"/>
    <w:rsid w:val="007D73EF"/>
    <w:rsid w:val="007D74FE"/>
    <w:rsid w:val="007D7707"/>
    <w:rsid w:val="007E009D"/>
    <w:rsid w:val="007E0E5F"/>
    <w:rsid w:val="007E0EA0"/>
    <w:rsid w:val="007E0EB8"/>
    <w:rsid w:val="007E15A7"/>
    <w:rsid w:val="007E20A0"/>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5D40"/>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38B8"/>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8"/>
    <w:rsid w:val="00853D2D"/>
    <w:rsid w:val="008546A0"/>
    <w:rsid w:val="00855622"/>
    <w:rsid w:val="008558B3"/>
    <w:rsid w:val="00855F55"/>
    <w:rsid w:val="0085658A"/>
    <w:rsid w:val="008568E9"/>
    <w:rsid w:val="0085692C"/>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441"/>
    <w:rsid w:val="00874744"/>
    <w:rsid w:val="00874C2B"/>
    <w:rsid w:val="00874EE2"/>
    <w:rsid w:val="00875779"/>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0B66"/>
    <w:rsid w:val="008B1233"/>
    <w:rsid w:val="008B12AF"/>
    <w:rsid w:val="008B1605"/>
    <w:rsid w:val="008B19B2"/>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1CB"/>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28B"/>
    <w:rsid w:val="008F6B74"/>
    <w:rsid w:val="008F7138"/>
    <w:rsid w:val="00902D0C"/>
    <w:rsid w:val="00903382"/>
    <w:rsid w:val="00903898"/>
    <w:rsid w:val="00903A1A"/>
    <w:rsid w:val="00903D4D"/>
    <w:rsid w:val="009044F1"/>
    <w:rsid w:val="0090481C"/>
    <w:rsid w:val="00904926"/>
    <w:rsid w:val="0090510C"/>
    <w:rsid w:val="00905947"/>
    <w:rsid w:val="00905984"/>
    <w:rsid w:val="00906204"/>
    <w:rsid w:val="00906D65"/>
    <w:rsid w:val="0091020C"/>
    <w:rsid w:val="0091042F"/>
    <w:rsid w:val="00910467"/>
    <w:rsid w:val="0091064F"/>
    <w:rsid w:val="00910938"/>
    <w:rsid w:val="00910A15"/>
    <w:rsid w:val="00910F71"/>
    <w:rsid w:val="009114A5"/>
    <w:rsid w:val="00911F57"/>
    <w:rsid w:val="009123CA"/>
    <w:rsid w:val="0091328E"/>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0B1"/>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1E2"/>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B96"/>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87291"/>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135"/>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A64"/>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175"/>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9A0"/>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12D"/>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38B"/>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B77"/>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8C1"/>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2E0"/>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352"/>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907"/>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2C20"/>
    <w:rsid w:val="00D03331"/>
    <w:rsid w:val="00D03E7C"/>
    <w:rsid w:val="00D0407B"/>
    <w:rsid w:val="00D043C1"/>
    <w:rsid w:val="00D043FA"/>
    <w:rsid w:val="00D04575"/>
    <w:rsid w:val="00D048EE"/>
    <w:rsid w:val="00D048F3"/>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9F2"/>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E97"/>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52F"/>
    <w:rsid w:val="00D42D33"/>
    <w:rsid w:val="00D42E80"/>
    <w:rsid w:val="00D433D6"/>
    <w:rsid w:val="00D43420"/>
    <w:rsid w:val="00D438A1"/>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2A95"/>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CEC"/>
    <w:rsid w:val="00DF11C4"/>
    <w:rsid w:val="00DF1625"/>
    <w:rsid w:val="00DF19A1"/>
    <w:rsid w:val="00DF239C"/>
    <w:rsid w:val="00DF2E0C"/>
    <w:rsid w:val="00DF3688"/>
    <w:rsid w:val="00DF4121"/>
    <w:rsid w:val="00DF44E3"/>
    <w:rsid w:val="00DF5182"/>
    <w:rsid w:val="00DF6CF4"/>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608"/>
    <w:rsid w:val="00E44D86"/>
    <w:rsid w:val="00E45007"/>
    <w:rsid w:val="00E45ACA"/>
    <w:rsid w:val="00E45C7F"/>
    <w:rsid w:val="00E46422"/>
    <w:rsid w:val="00E46770"/>
    <w:rsid w:val="00E46DBA"/>
    <w:rsid w:val="00E51117"/>
    <w:rsid w:val="00E5124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7F6"/>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35FC"/>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432"/>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2ED"/>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46D56"/>
    <w:rsid w:val="00F514C3"/>
    <w:rsid w:val="00F53D4F"/>
    <w:rsid w:val="00F53DF8"/>
    <w:rsid w:val="00F546F2"/>
    <w:rsid w:val="00F54903"/>
    <w:rsid w:val="00F5526F"/>
    <w:rsid w:val="00F552C3"/>
    <w:rsid w:val="00F55654"/>
    <w:rsid w:val="00F556B0"/>
    <w:rsid w:val="00F556BB"/>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A5E"/>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6FAB"/>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186"/>
    <w:rsid w:val="00FC4412"/>
    <w:rsid w:val="00FC4B16"/>
    <w:rsid w:val="00FC4DE0"/>
    <w:rsid w:val="00FC53E1"/>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46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647AA"/>
    <w:rPr>
      <w:rFonts w:ascii="Courier New" w:hAnsi="Courier New" w:cs="Courier New"/>
      <w:lang w:val="en-US" w:eastAsia="en-US" w:bidi="ar-SA"/>
    </w:rPr>
  </w:style>
  <w:style w:type="character" w:customStyle="1" w:styleId="y2iqfc">
    <w:name w:val="y2iqfc"/>
    <w:basedOn w:val="DefaultParagraphFont"/>
    <w:rsid w:val="0046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30A0F-DA87-440E-998C-48CEE17EC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87</Pages>
  <Words>19631</Words>
  <Characters>111901</Characters>
  <Application>Microsoft Office Word</Application>
  <DocSecurity>0</DocSecurity>
  <Lines>932</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131270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1749</cp:revision>
  <cp:lastPrinted>2018-02-16T07:12:00Z</cp:lastPrinted>
  <dcterms:created xsi:type="dcterms:W3CDTF">2019-10-28T07:04:00Z</dcterms:created>
  <dcterms:modified xsi:type="dcterms:W3CDTF">2025-11-27T06:43:00Z</dcterms:modified>
</cp:coreProperties>
</file>